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C12318">
      <w:pPr>
        <w:rPr>
          <w:rFonts w:hint="eastAsia" w:eastAsia="仿宋"/>
          <w:b/>
          <w:bCs/>
          <w:color w:val="auto"/>
          <w:sz w:val="72"/>
          <w:szCs w:val="72"/>
          <w:highlight w:val="none"/>
          <w:lang w:eastAsia="zh-CN"/>
        </w:rPr>
      </w:pPr>
      <w:r>
        <w:drawing>
          <wp:anchor distT="0" distB="0" distL="114300" distR="114300" simplePos="0" relativeHeight="251661312" behindDoc="0" locked="0" layoutInCell="1" allowOverlap="1">
            <wp:simplePos x="0" y="0"/>
            <wp:positionH relativeFrom="column">
              <wp:posOffset>-686435</wp:posOffset>
            </wp:positionH>
            <wp:positionV relativeFrom="paragraph">
              <wp:posOffset>259715</wp:posOffset>
            </wp:positionV>
            <wp:extent cx="7339965" cy="8479790"/>
            <wp:effectExtent l="0" t="0" r="13335" b="1651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7339965" cy="8479790"/>
                    </a:xfrm>
                    <a:prstGeom prst="rect">
                      <a:avLst/>
                    </a:prstGeom>
                    <a:noFill/>
                    <a:ln>
                      <a:noFill/>
                    </a:ln>
                  </pic:spPr>
                </pic:pic>
              </a:graphicData>
            </a:graphic>
          </wp:anchor>
        </w:drawing>
      </w:r>
    </w:p>
    <w:p w14:paraId="7FB4D391">
      <w:pPr>
        <w:spacing w:line="360" w:lineRule="auto"/>
        <w:jc w:val="center"/>
        <w:rPr>
          <w:rFonts w:hint="eastAsia" w:ascii="宋体" w:hAnsi="宋体" w:eastAsia="宋体" w:cs="宋体"/>
          <w:b/>
          <w:color w:val="auto"/>
          <w:sz w:val="72"/>
          <w:szCs w:val="72"/>
          <w:highlight w:val="none"/>
          <w:lang w:eastAsia="zh-CN"/>
        </w:rPr>
      </w:pPr>
      <w:r>
        <w:rPr>
          <w:rFonts w:hint="eastAsia" w:ascii="宋体" w:hAnsi="宋体" w:eastAsia="宋体" w:cs="宋体"/>
          <w:b/>
          <w:color w:val="auto"/>
          <w:sz w:val="72"/>
          <w:szCs w:val="72"/>
          <w:highlight w:val="none"/>
          <w:lang w:eastAsia="zh-CN"/>
        </w:rPr>
        <w:t>仁化县公共资源分布式光伏建设项目</w:t>
      </w:r>
    </w:p>
    <w:p w14:paraId="101F99CA">
      <w:pPr>
        <w:pStyle w:val="9"/>
        <w:rPr>
          <w:rFonts w:hint="eastAsia"/>
          <w:color w:val="auto"/>
          <w:sz w:val="72"/>
          <w:szCs w:val="72"/>
          <w:highlight w:val="none"/>
        </w:rPr>
      </w:pPr>
    </w:p>
    <w:p w14:paraId="61584750">
      <w:pPr>
        <w:rPr>
          <w:rFonts w:hint="eastAsia"/>
          <w:color w:val="auto"/>
          <w:sz w:val="72"/>
          <w:szCs w:val="72"/>
          <w:highlight w:val="none"/>
        </w:rPr>
      </w:pPr>
    </w:p>
    <w:p w14:paraId="3D1CE8E0">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公开招标文件</w:t>
      </w:r>
    </w:p>
    <w:p w14:paraId="7971D64A">
      <w:pPr>
        <w:pStyle w:val="9"/>
        <w:rPr>
          <w:rFonts w:hint="eastAsia"/>
          <w:color w:val="auto"/>
          <w:highlight w:val="none"/>
          <w:lang w:eastAsia="zh-CN"/>
        </w:rPr>
      </w:pPr>
    </w:p>
    <w:p w14:paraId="45CF20F5">
      <w:pPr>
        <w:rPr>
          <w:rFonts w:hint="eastAsia"/>
          <w:color w:val="auto"/>
          <w:highlight w:val="none"/>
          <w:lang w:eastAsia="zh-CN"/>
        </w:rPr>
      </w:pPr>
    </w:p>
    <w:p w14:paraId="2C6B455E">
      <w:pPr>
        <w:pStyle w:val="25"/>
        <w:ind w:left="0" w:leftChars="0" w:firstLine="0" w:firstLineChars="0"/>
        <w:rPr>
          <w:rFonts w:hint="eastAsia" w:eastAsia="仿宋_GB2312"/>
          <w:color w:val="auto"/>
          <w:highlight w:val="none"/>
          <w:lang w:eastAsia="zh-CN"/>
        </w:rPr>
      </w:pPr>
    </w:p>
    <w:p w14:paraId="1E444075">
      <w:pPr>
        <w:spacing w:line="360" w:lineRule="auto"/>
        <w:ind w:left="2630" w:leftChars="1104" w:right="-92" w:rightChars="-44" w:hanging="312" w:hangingChars="97"/>
        <w:jc w:val="both"/>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eastAsia="zh-CN"/>
        </w:rPr>
        <w:t>项目编号</w:t>
      </w:r>
      <w:r>
        <w:rPr>
          <w:rFonts w:hint="eastAsia" w:ascii="宋体" w:hAnsi="宋体" w:eastAsia="宋体" w:cs="宋体"/>
          <w:b/>
          <w:color w:val="auto"/>
          <w:sz w:val="32"/>
          <w:szCs w:val="32"/>
          <w:highlight w:val="none"/>
        </w:rPr>
        <w:t>：CQZB260004</w:t>
      </w:r>
      <w:r>
        <w:rPr>
          <w:rFonts w:hint="eastAsia" w:ascii="宋体" w:hAnsi="宋体" w:eastAsia="宋体" w:cs="宋体"/>
          <w:b/>
          <w:color w:val="auto"/>
          <w:sz w:val="32"/>
          <w:szCs w:val="32"/>
          <w:highlight w:val="none"/>
          <w:lang w:val="en-US" w:eastAsia="zh-CN"/>
        </w:rPr>
        <w:t xml:space="preserve"> </w:t>
      </w:r>
    </w:p>
    <w:p w14:paraId="254F3322">
      <w:pPr>
        <w:pStyle w:val="8"/>
        <w:rPr>
          <w:rFonts w:hint="eastAsia" w:ascii="宋体" w:hAnsi="宋体" w:eastAsia="宋体" w:cs="宋体"/>
          <w:b/>
          <w:color w:val="auto"/>
          <w:sz w:val="32"/>
          <w:szCs w:val="32"/>
          <w:highlight w:val="none"/>
          <w:lang w:val="en-US" w:eastAsia="zh-CN"/>
        </w:rPr>
      </w:pPr>
    </w:p>
    <w:p w14:paraId="57A6E36B">
      <w:pPr>
        <w:pStyle w:val="8"/>
        <w:rPr>
          <w:rFonts w:hint="eastAsia" w:ascii="宋体" w:hAnsi="宋体" w:eastAsia="宋体" w:cs="宋体"/>
          <w:b/>
          <w:color w:val="auto"/>
          <w:sz w:val="32"/>
          <w:szCs w:val="32"/>
          <w:highlight w:val="none"/>
          <w:lang w:val="en-US" w:eastAsia="zh-CN"/>
        </w:rPr>
      </w:pPr>
    </w:p>
    <w:p w14:paraId="5DC1041D">
      <w:pPr>
        <w:pStyle w:val="25"/>
        <w:rPr>
          <w:rFonts w:hint="eastAsia"/>
          <w:color w:val="auto"/>
          <w:sz w:val="32"/>
          <w:szCs w:val="32"/>
          <w:highlight w:val="none"/>
        </w:rPr>
      </w:pPr>
    </w:p>
    <w:p w14:paraId="53F9391D">
      <w:pPr>
        <w:spacing w:line="600" w:lineRule="auto"/>
        <w:ind w:right="-92" w:rightChars="-44" w:firstLine="1606" w:firstLineChars="500"/>
        <w:jc w:val="left"/>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招标</w:t>
      </w:r>
      <w:r>
        <w:rPr>
          <w:rFonts w:hint="eastAsia" w:ascii="宋体" w:hAnsi="宋体" w:eastAsia="宋体" w:cs="宋体"/>
          <w:b/>
          <w:color w:val="auto"/>
          <w:sz w:val="32"/>
          <w:szCs w:val="32"/>
          <w:highlight w:val="none"/>
        </w:rPr>
        <w:t>人：</w:t>
      </w:r>
      <w:r>
        <w:rPr>
          <w:rFonts w:hint="eastAsia" w:ascii="宋体" w:hAnsi="宋体" w:eastAsia="宋体" w:cs="宋体"/>
          <w:b/>
          <w:color w:val="auto"/>
          <w:sz w:val="32"/>
          <w:szCs w:val="32"/>
          <w:highlight w:val="none"/>
          <w:lang w:val="en-US" w:eastAsia="zh-CN"/>
        </w:rPr>
        <w:t>仁化县发展改革和政务数据局</w:t>
      </w:r>
    </w:p>
    <w:p w14:paraId="012553DD">
      <w:pPr>
        <w:spacing w:line="600" w:lineRule="auto"/>
        <w:ind w:left="2641" w:right="-92" w:rightChars="-44" w:hanging="2641" w:hangingChars="822"/>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招标</w:t>
      </w:r>
      <w:r>
        <w:rPr>
          <w:rFonts w:hint="eastAsia" w:ascii="宋体" w:hAnsi="宋体" w:eastAsia="宋体" w:cs="宋体"/>
          <w:b/>
          <w:color w:val="auto"/>
          <w:sz w:val="32"/>
          <w:szCs w:val="32"/>
          <w:highlight w:val="none"/>
        </w:rPr>
        <w:t>代理机构：</w:t>
      </w:r>
      <w:r>
        <w:rPr>
          <w:rFonts w:hint="eastAsia" w:ascii="宋体" w:hAnsi="宋体" w:eastAsia="宋体" w:cs="宋体"/>
          <w:b/>
          <w:color w:val="auto"/>
          <w:sz w:val="32"/>
          <w:szCs w:val="32"/>
          <w:highlight w:val="none"/>
          <w:lang w:eastAsia="zh-CN"/>
        </w:rPr>
        <w:t>广东合正项目管理有限公司</w:t>
      </w:r>
    </w:p>
    <w:p w14:paraId="5D4D5DE1">
      <w:pPr>
        <w:jc w:val="center"/>
        <w:rPr>
          <w:rFonts w:hint="eastAsia"/>
          <w:b/>
          <w:bCs/>
          <w:color w:val="auto"/>
          <w:sz w:val="72"/>
          <w:szCs w:val="72"/>
          <w:highlight w:val="none"/>
        </w:rPr>
      </w:pPr>
      <w:r>
        <w:rPr>
          <w:rFonts w:hint="eastAsia" w:asciiTheme="minorEastAsia" w:hAnsiTheme="minorEastAsia" w:eastAsiaTheme="minorEastAsia" w:cstheme="minorEastAsia"/>
          <w:b/>
          <w:color w:val="auto"/>
          <w:sz w:val="32"/>
          <w:szCs w:val="32"/>
          <w:highlight w:val="none"/>
          <w:lang w:eastAsia="zh-CN"/>
        </w:rPr>
        <w:t>2026年</w:t>
      </w:r>
      <w:r>
        <w:rPr>
          <w:rFonts w:hint="eastAsia" w:asciiTheme="minorEastAsia" w:hAnsiTheme="minorEastAsia" w:eastAsiaTheme="minorEastAsia" w:cstheme="minorEastAsia"/>
          <w:b/>
          <w:color w:val="auto"/>
          <w:sz w:val="32"/>
          <w:szCs w:val="32"/>
          <w:highlight w:val="none"/>
          <w:lang w:val="en-US" w:eastAsia="zh-CN"/>
        </w:rPr>
        <w:t>02</w:t>
      </w:r>
      <w:r>
        <w:rPr>
          <w:rFonts w:hint="eastAsia" w:asciiTheme="minorEastAsia" w:hAnsiTheme="minorEastAsia" w:eastAsiaTheme="minorEastAsia" w:cstheme="minorEastAsia"/>
          <w:b/>
          <w:color w:val="auto"/>
          <w:sz w:val="32"/>
          <w:szCs w:val="32"/>
          <w:highlight w:val="none"/>
        </w:rPr>
        <w:t>月</w:t>
      </w:r>
      <w:r>
        <w:rPr>
          <w:rFonts w:hint="eastAsia" w:asciiTheme="minorEastAsia" w:hAnsiTheme="minorEastAsia" w:eastAsiaTheme="minorEastAsia" w:cstheme="minorEastAsia"/>
          <w:b/>
          <w:color w:val="auto"/>
          <w:sz w:val="32"/>
          <w:szCs w:val="32"/>
          <w:highlight w:val="none"/>
          <w:lang w:val="en-US" w:eastAsia="zh-CN"/>
        </w:rPr>
        <w:t>13</w:t>
      </w:r>
      <w:r>
        <w:rPr>
          <w:rFonts w:hint="eastAsia" w:asciiTheme="minorEastAsia" w:hAnsiTheme="minorEastAsia" w:eastAsiaTheme="minorEastAsia" w:cstheme="minorEastAsia"/>
          <w:b/>
          <w:color w:val="auto"/>
          <w:sz w:val="32"/>
          <w:szCs w:val="32"/>
          <w:highlight w:val="none"/>
        </w:rPr>
        <w:t>日</w:t>
      </w:r>
    </w:p>
    <w:p w14:paraId="2C816C6B">
      <w:pPr>
        <w:spacing w:line="360" w:lineRule="auto"/>
        <w:ind w:left="0" w:leftChars="0" w:firstLine="0" w:firstLineChars="0"/>
        <w:jc w:val="center"/>
        <w:rPr>
          <w:rFonts w:hint="eastAsia"/>
          <w:b/>
          <w:bCs/>
          <w:color w:val="auto"/>
          <w:sz w:val="72"/>
          <w:szCs w:val="72"/>
          <w:highlight w:val="none"/>
        </w:rPr>
      </w:pPr>
    </w:p>
    <w:p w14:paraId="520A4774">
      <w:pPr>
        <w:spacing w:line="360" w:lineRule="auto"/>
        <w:ind w:left="0" w:leftChars="0" w:firstLine="0" w:firstLineChars="0"/>
        <w:jc w:val="center"/>
        <w:rPr>
          <w:rFonts w:hint="eastAsia"/>
          <w:b/>
          <w:bCs/>
          <w:color w:val="auto"/>
          <w:sz w:val="72"/>
          <w:szCs w:val="72"/>
          <w:highlight w:val="none"/>
        </w:rPr>
      </w:pPr>
      <w:r>
        <w:rPr>
          <w:rFonts w:hint="eastAsia"/>
          <w:b/>
          <w:bCs/>
          <w:color w:val="auto"/>
          <w:sz w:val="72"/>
          <w:szCs w:val="72"/>
          <w:highlight w:val="none"/>
        </w:rPr>
        <w:t>目  录</w:t>
      </w:r>
    </w:p>
    <w:p w14:paraId="76364D56">
      <w:pPr>
        <w:pStyle w:val="89"/>
        <w:tabs>
          <w:tab w:val="right" w:leader="dot" w:pos="8306"/>
        </w:tabs>
        <w:spacing w:line="600" w:lineRule="exact"/>
        <w:jc w:val="center"/>
        <w:rPr>
          <w:rFonts w:hint="eastAsia"/>
          <w:color w:val="auto"/>
          <w:sz w:val="32"/>
          <w:szCs w:val="32"/>
          <w:highlight w:val="none"/>
        </w:rPr>
      </w:pPr>
    </w:p>
    <w:p w14:paraId="518B3FEA">
      <w:pPr>
        <w:pStyle w:val="89"/>
        <w:tabs>
          <w:tab w:val="right" w:leader="dot" w:pos="8306"/>
        </w:tabs>
        <w:spacing w:line="600" w:lineRule="exact"/>
        <w:ind w:left="1058" w:leftChars="504"/>
        <w:rPr>
          <w:rFonts w:hint="eastAsia"/>
          <w:color w:val="auto"/>
          <w:sz w:val="32"/>
          <w:szCs w:val="32"/>
          <w:highlight w:val="none"/>
        </w:rPr>
      </w:pPr>
      <w:r>
        <w:rPr>
          <w:rFonts w:hint="eastAsia"/>
          <w:color w:val="auto"/>
          <w:sz w:val="32"/>
          <w:szCs w:val="32"/>
          <w:highlight w:val="none"/>
        </w:rPr>
        <w:t>招标公告</w:t>
      </w:r>
    </w:p>
    <w:p w14:paraId="4DAF9D73">
      <w:pPr>
        <w:pStyle w:val="89"/>
        <w:tabs>
          <w:tab w:val="right" w:leader="dot" w:pos="8306"/>
        </w:tabs>
        <w:spacing w:line="600" w:lineRule="exact"/>
        <w:ind w:left="1058" w:leftChars="504"/>
        <w:rPr>
          <w:rFonts w:hint="eastAsia"/>
          <w:color w:val="auto"/>
          <w:sz w:val="32"/>
          <w:szCs w:val="32"/>
          <w:highlight w:val="none"/>
        </w:rPr>
      </w:pPr>
      <w:r>
        <w:rPr>
          <w:rFonts w:hint="eastAsia"/>
          <w:color w:val="auto"/>
          <w:sz w:val="32"/>
          <w:szCs w:val="32"/>
          <w:highlight w:val="none"/>
        </w:rPr>
        <w:t>第一章 投标人须知</w:t>
      </w:r>
    </w:p>
    <w:p w14:paraId="3A33D34E">
      <w:pPr>
        <w:pStyle w:val="89"/>
        <w:tabs>
          <w:tab w:val="right" w:leader="dot" w:pos="8306"/>
        </w:tabs>
        <w:spacing w:line="600" w:lineRule="exact"/>
        <w:ind w:left="1058" w:leftChars="504"/>
        <w:rPr>
          <w:rFonts w:hint="eastAsia"/>
          <w:color w:val="auto"/>
          <w:sz w:val="32"/>
          <w:szCs w:val="32"/>
          <w:highlight w:val="none"/>
        </w:rPr>
      </w:pPr>
      <w:r>
        <w:rPr>
          <w:rFonts w:hint="eastAsia"/>
          <w:color w:val="auto"/>
          <w:sz w:val="32"/>
          <w:szCs w:val="32"/>
          <w:highlight w:val="none"/>
        </w:rPr>
        <w:t>第二章 投标文件内容及格式</w:t>
      </w:r>
    </w:p>
    <w:p w14:paraId="6ACEB54B">
      <w:pPr>
        <w:pStyle w:val="89"/>
        <w:tabs>
          <w:tab w:val="right" w:leader="dot" w:pos="8306"/>
        </w:tabs>
        <w:spacing w:line="600" w:lineRule="exact"/>
        <w:ind w:left="1058" w:leftChars="504"/>
        <w:rPr>
          <w:rFonts w:hint="eastAsia" w:eastAsia="宋体"/>
          <w:color w:val="auto"/>
          <w:sz w:val="32"/>
          <w:szCs w:val="32"/>
          <w:highlight w:val="none"/>
          <w:lang w:eastAsia="zh-CN"/>
        </w:rPr>
      </w:pPr>
      <w:r>
        <w:rPr>
          <w:rFonts w:hint="eastAsia"/>
          <w:color w:val="auto"/>
          <w:sz w:val="32"/>
          <w:szCs w:val="32"/>
          <w:highlight w:val="none"/>
        </w:rPr>
        <w:t xml:space="preserve">第三章 </w:t>
      </w:r>
      <w:r>
        <w:rPr>
          <w:rFonts w:hint="eastAsia"/>
          <w:color w:val="auto"/>
          <w:sz w:val="32"/>
          <w:szCs w:val="32"/>
          <w:highlight w:val="none"/>
          <w:lang w:eastAsia="zh-CN"/>
        </w:rPr>
        <w:t>采购需求</w:t>
      </w:r>
    </w:p>
    <w:p w14:paraId="52FC4406">
      <w:pPr>
        <w:pStyle w:val="89"/>
        <w:tabs>
          <w:tab w:val="right" w:leader="dot" w:pos="8306"/>
        </w:tabs>
        <w:spacing w:line="600" w:lineRule="exact"/>
        <w:ind w:left="1058" w:leftChars="504"/>
        <w:rPr>
          <w:rFonts w:hint="eastAsia"/>
          <w:color w:val="auto"/>
          <w:sz w:val="32"/>
          <w:szCs w:val="32"/>
          <w:highlight w:val="none"/>
        </w:rPr>
      </w:pPr>
      <w:r>
        <w:rPr>
          <w:rFonts w:hint="eastAsia"/>
          <w:color w:val="auto"/>
          <w:sz w:val="32"/>
          <w:szCs w:val="32"/>
          <w:highlight w:val="none"/>
        </w:rPr>
        <w:t>第四章 评标方法</w:t>
      </w:r>
    </w:p>
    <w:p w14:paraId="4880CD40">
      <w:pPr>
        <w:pStyle w:val="89"/>
        <w:tabs>
          <w:tab w:val="right" w:leader="dot" w:pos="8306"/>
        </w:tabs>
        <w:spacing w:line="600" w:lineRule="exact"/>
        <w:ind w:left="1058" w:leftChars="504"/>
        <w:rPr>
          <w:color w:val="auto"/>
          <w:sz w:val="32"/>
          <w:szCs w:val="32"/>
          <w:highlight w:val="none"/>
        </w:rPr>
      </w:pPr>
      <w:r>
        <w:rPr>
          <w:rFonts w:hint="eastAsia"/>
          <w:color w:val="auto"/>
          <w:sz w:val="32"/>
          <w:szCs w:val="32"/>
          <w:highlight w:val="none"/>
        </w:rPr>
        <w:t>第五章 采购合同条款及格式</w:t>
      </w:r>
    </w:p>
    <w:p w14:paraId="72B63A83">
      <w:pPr>
        <w:pStyle w:val="89"/>
        <w:tabs>
          <w:tab w:val="right" w:leader="dot" w:pos="8306"/>
        </w:tabs>
        <w:spacing w:line="240" w:lineRule="auto"/>
        <w:rPr>
          <w:rFonts w:hint="eastAsia" w:ascii="宋体" w:hAnsi="宋体" w:eastAsia="宋体" w:cs="宋体"/>
          <w:b/>
          <w:bCs/>
          <w:color w:val="auto"/>
          <w:highlight w:val="none"/>
          <w:lang w:eastAsia="zh-CN"/>
        </w:rPr>
      </w:pPr>
    </w:p>
    <w:p w14:paraId="44C54061">
      <w:pPr>
        <w:pStyle w:val="3"/>
        <w:rPr>
          <w:rFonts w:hint="eastAsia" w:ascii="宋体" w:hAnsi="宋体" w:eastAsia="宋体" w:cs="宋体"/>
          <w:color w:val="auto"/>
          <w:highlight w:val="none"/>
        </w:rPr>
      </w:pPr>
      <w:bookmarkStart w:id="104" w:name="_GoBack"/>
      <w:bookmarkEnd w:id="104"/>
      <w:r>
        <w:rPr>
          <w:rFonts w:ascii="宋体" w:hAnsi="宋体" w:eastAsia="宋体" w:cs="宋体"/>
          <w:color w:val="auto"/>
          <w:highlight w:val="none"/>
        </w:rPr>
        <w:br w:type="page"/>
      </w:r>
      <w:r>
        <w:rPr>
          <w:rFonts w:hint="eastAsia" w:ascii="宋体" w:hAnsi="宋体" w:eastAsia="宋体" w:cs="宋体"/>
          <w:color w:val="auto"/>
          <w:highlight w:val="none"/>
        </w:rPr>
        <w:t>招标公告</w:t>
      </w:r>
    </w:p>
    <w:p w14:paraId="4D64089C">
      <w:pPr>
        <w:pBdr>
          <w:top w:val="single" w:color="auto" w:sz="4" w:space="1"/>
          <w:left w:val="single" w:color="auto" w:sz="4" w:space="4"/>
          <w:bottom w:val="single" w:color="auto" w:sz="4" w:space="1"/>
          <w:right w:val="single" w:color="auto" w:sz="4" w:space="4"/>
        </w:pBd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项目概况</w:t>
      </w:r>
    </w:p>
    <w:p w14:paraId="4FAD2F21">
      <w:pPr>
        <w:pBdr>
          <w:top w:val="single" w:color="auto" w:sz="4" w:space="1"/>
          <w:left w:val="single" w:color="auto" w:sz="4" w:space="4"/>
          <w:bottom w:val="single" w:color="auto" w:sz="4" w:space="1"/>
          <w:right w:val="single" w:color="auto" w:sz="4" w:space="4"/>
        </w:pBd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仁化县公共资源分布式光伏建设项目  </w:t>
      </w:r>
      <w:r>
        <w:rPr>
          <w:rFonts w:hint="eastAsia" w:ascii="宋体" w:hAnsi="宋体" w:eastAsia="宋体" w:cs="宋体"/>
          <w:color w:val="auto"/>
          <w:sz w:val="21"/>
          <w:szCs w:val="21"/>
          <w:highlight w:val="none"/>
        </w:rPr>
        <w:t>招标项目的潜在投标人应在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广东省公共资源交易平台</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val="en-US" w:eastAsia="zh-CN"/>
        </w:rPr>
        <w:t>韶关市</w:t>
      </w:r>
      <w:r>
        <w:rPr>
          <w:rFonts w:hint="eastAsia" w:ascii="宋体" w:hAnsi="宋体" w:eastAsia="宋体" w:cs="宋体"/>
          <w:color w:val="auto"/>
          <w:sz w:val="21"/>
          <w:szCs w:val="21"/>
          <w:highlight w:val="none"/>
          <w:u w:val="single"/>
          <w:lang w:eastAsia="zh-CN"/>
        </w:rPr>
        <w:t>）（https://ygp.gdzwfw.gov.cn/ggzy-portal/#/440200/index）、</w:t>
      </w:r>
      <w:r>
        <w:rPr>
          <w:rFonts w:hint="eastAsia" w:ascii="宋体" w:hAnsi="宋体" w:eastAsia="宋体" w:cs="宋体"/>
          <w:color w:val="auto"/>
          <w:sz w:val="21"/>
          <w:szCs w:val="21"/>
          <w:highlight w:val="none"/>
          <w:u w:val="single"/>
        </w:rPr>
        <w:t>韶关市公共资源交易一体化平台（http://portal.ythpt.sg.gov.cn/）</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rPr>
        <w:t>获取招标文件，并于</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none"/>
          <w:lang w:eastAsia="zh-CN"/>
        </w:rPr>
        <w:t>2026年</w:t>
      </w:r>
      <w:r>
        <w:rPr>
          <w:rFonts w:hint="eastAsia" w:ascii="宋体" w:hAnsi="宋体" w:eastAsia="宋体" w:cs="宋体"/>
          <w:bCs/>
          <w:color w:val="auto"/>
          <w:sz w:val="21"/>
          <w:szCs w:val="21"/>
          <w:highlight w:val="none"/>
          <w:u w:val="none"/>
          <w:lang w:val="en-US" w:eastAsia="zh-CN"/>
        </w:rPr>
        <w:t>03</w:t>
      </w:r>
      <w:r>
        <w:rPr>
          <w:rFonts w:hint="eastAsia" w:ascii="宋体" w:hAnsi="宋体" w:eastAsia="宋体" w:cs="宋体"/>
          <w:bCs/>
          <w:color w:val="auto"/>
          <w:sz w:val="21"/>
          <w:szCs w:val="21"/>
          <w:highlight w:val="none"/>
          <w:u w:val="none"/>
        </w:rPr>
        <w:t>月</w:t>
      </w:r>
      <w:r>
        <w:rPr>
          <w:rFonts w:hint="eastAsia" w:ascii="宋体" w:hAnsi="宋体" w:eastAsia="宋体" w:cs="宋体"/>
          <w:bCs/>
          <w:color w:val="auto"/>
          <w:sz w:val="21"/>
          <w:szCs w:val="21"/>
          <w:highlight w:val="none"/>
          <w:u w:val="none"/>
          <w:lang w:val="en-US" w:eastAsia="zh-CN"/>
        </w:rPr>
        <w:t>12</w:t>
      </w:r>
      <w:r>
        <w:rPr>
          <w:rFonts w:hint="eastAsia" w:ascii="宋体" w:hAnsi="宋体" w:eastAsia="宋体" w:cs="宋体"/>
          <w:bCs/>
          <w:color w:val="auto"/>
          <w:sz w:val="21"/>
          <w:szCs w:val="21"/>
          <w:highlight w:val="none"/>
          <w:u w:val="none"/>
        </w:rPr>
        <w:t>日</w:t>
      </w:r>
      <w:r>
        <w:rPr>
          <w:rFonts w:hint="eastAsia" w:ascii="宋体" w:hAnsi="宋体" w:eastAsia="宋体" w:cs="宋体"/>
          <w:bCs/>
          <w:color w:val="auto"/>
          <w:sz w:val="21"/>
          <w:szCs w:val="21"/>
          <w:highlight w:val="none"/>
          <w:u w:val="none"/>
          <w:lang w:val="en-US" w:eastAsia="zh-CN"/>
        </w:rPr>
        <w:t>9点30</w:t>
      </w:r>
      <w:r>
        <w:rPr>
          <w:rFonts w:hint="eastAsia" w:ascii="宋体" w:hAnsi="宋体" w:eastAsia="宋体" w:cs="宋体"/>
          <w:bCs/>
          <w:color w:val="auto"/>
          <w:sz w:val="21"/>
          <w:szCs w:val="21"/>
          <w:highlight w:val="none"/>
          <w:u w:val="none"/>
        </w:rPr>
        <w:t>分（北</w:t>
      </w:r>
      <w:r>
        <w:rPr>
          <w:rFonts w:hint="eastAsia" w:ascii="宋体" w:hAnsi="宋体" w:eastAsia="宋体" w:cs="宋体"/>
          <w:bCs/>
          <w:color w:val="auto"/>
          <w:sz w:val="21"/>
          <w:szCs w:val="21"/>
          <w:highlight w:val="none"/>
        </w:rPr>
        <w:t>京时间）前递交投标文件</w:t>
      </w:r>
      <w:r>
        <w:rPr>
          <w:rFonts w:hint="eastAsia" w:ascii="宋体" w:hAnsi="宋体" w:eastAsia="宋体" w:cs="宋体"/>
          <w:color w:val="auto"/>
          <w:sz w:val="21"/>
          <w:szCs w:val="21"/>
          <w:highlight w:val="none"/>
        </w:rPr>
        <w:t>。</w:t>
      </w:r>
    </w:p>
    <w:p w14:paraId="65B29A64">
      <w:pPr>
        <w:keepNext/>
        <w:keepLines/>
        <w:pageBreakBefore w:val="0"/>
        <w:widowControl w:val="0"/>
        <w:kinsoku/>
        <w:wordWrap/>
        <w:overflowPunct/>
        <w:topLinePunct w:val="0"/>
        <w:autoSpaceDE/>
        <w:autoSpaceDN/>
        <w:bidi w:val="0"/>
        <w:adjustRightInd/>
        <w:snapToGrid/>
        <w:spacing w:after="0" w:line="360" w:lineRule="auto"/>
        <w:jc w:val="left"/>
        <w:textAlignment w:val="auto"/>
        <w:outlineLvl w:val="9"/>
        <w:rPr>
          <w:rFonts w:hint="eastAsia" w:ascii="宋体" w:hAnsi="宋体" w:eastAsia="宋体" w:cs="宋体"/>
          <w:b/>
          <w:bCs w:val="0"/>
          <w:color w:val="auto"/>
          <w:sz w:val="21"/>
          <w:szCs w:val="21"/>
          <w:highlight w:val="none"/>
        </w:rPr>
      </w:pPr>
      <w:bookmarkStart w:id="0" w:name="_Toc28359002"/>
      <w:bookmarkStart w:id="1" w:name="_Toc35393790"/>
      <w:bookmarkStart w:id="2" w:name="_Toc35393621"/>
      <w:bookmarkStart w:id="3" w:name="_Toc28359079"/>
      <w:bookmarkStart w:id="4" w:name="_Hlk24379207"/>
      <w:r>
        <w:rPr>
          <w:rFonts w:hint="eastAsia" w:ascii="宋体" w:hAnsi="宋体" w:eastAsia="宋体" w:cs="宋体"/>
          <w:b/>
          <w:bCs w:val="0"/>
          <w:color w:val="auto"/>
          <w:sz w:val="21"/>
          <w:szCs w:val="21"/>
          <w:highlight w:val="none"/>
        </w:rPr>
        <w:t>一、项目基本情况</w:t>
      </w:r>
      <w:bookmarkEnd w:id="0"/>
      <w:bookmarkEnd w:id="1"/>
      <w:bookmarkEnd w:id="2"/>
      <w:bookmarkEnd w:id="3"/>
    </w:p>
    <w:p w14:paraId="5DB76E27">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项目编号：CQZB260004</w:t>
      </w:r>
    </w:p>
    <w:p w14:paraId="6894ADC0">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项目名称：</w:t>
      </w:r>
      <w:bookmarkEnd w:id="4"/>
      <w:r>
        <w:rPr>
          <w:rFonts w:hint="eastAsia" w:ascii="宋体" w:hAnsi="宋体" w:eastAsia="宋体" w:cs="宋体"/>
          <w:color w:val="auto"/>
          <w:sz w:val="21"/>
          <w:szCs w:val="21"/>
          <w:highlight w:val="none"/>
          <w:lang w:eastAsia="zh-CN"/>
        </w:rPr>
        <w:t>仁化县公共资源分布式光伏建设项目</w:t>
      </w:r>
    </w:p>
    <w:p w14:paraId="43AE64D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采购需求：(包括但不限于标的的名称、数量、简要技术需求或服务要求等)</w:t>
      </w:r>
    </w:p>
    <w:p w14:paraId="5EB8C9B3">
      <w:pPr>
        <w:numPr>
          <w:ilvl w:val="0"/>
          <w:numId w:val="0"/>
        </w:num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标的名称：</w:t>
      </w:r>
      <w:r>
        <w:rPr>
          <w:rFonts w:hint="eastAsia" w:ascii="宋体" w:hAnsi="宋体" w:eastAsia="宋体" w:cs="宋体"/>
          <w:color w:val="auto"/>
          <w:sz w:val="21"/>
          <w:szCs w:val="21"/>
          <w:highlight w:val="none"/>
          <w:lang w:eastAsia="zh-CN"/>
        </w:rPr>
        <w:t>仁化县公共资源分布式光伏建设项目</w:t>
      </w:r>
    </w:p>
    <w:p w14:paraId="4AE70FC3">
      <w:pPr>
        <w:numPr>
          <w:ilvl w:val="0"/>
          <w:numId w:val="0"/>
        </w:num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标的数量：1项</w:t>
      </w:r>
    </w:p>
    <w:p w14:paraId="2003C02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简要技术需求或服务要求：</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766"/>
        <w:gridCol w:w="667"/>
        <w:gridCol w:w="2283"/>
        <w:gridCol w:w="4156"/>
      </w:tblGrid>
      <w:tr w14:paraId="40ED4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308" w:type="pct"/>
            <w:noWrap/>
            <w:vAlign w:val="center"/>
          </w:tcPr>
          <w:p w14:paraId="5B95CBEC">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933" w:type="pct"/>
            <w:noWrap/>
            <w:vAlign w:val="center"/>
          </w:tcPr>
          <w:p w14:paraId="2267CC8A">
            <w:pPr>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采购</w:t>
            </w:r>
            <w:r>
              <w:rPr>
                <w:rFonts w:hint="eastAsia" w:ascii="宋体" w:hAnsi="宋体" w:eastAsia="宋体" w:cs="宋体"/>
                <w:b/>
                <w:bCs/>
                <w:color w:val="auto"/>
                <w:sz w:val="21"/>
                <w:szCs w:val="21"/>
                <w:highlight w:val="none"/>
                <w:lang w:val="en-US" w:eastAsia="zh-CN"/>
              </w:rPr>
              <w:t>内容</w:t>
            </w:r>
          </w:p>
        </w:tc>
        <w:tc>
          <w:tcPr>
            <w:tcW w:w="352" w:type="pct"/>
            <w:noWrap/>
            <w:vAlign w:val="center"/>
          </w:tcPr>
          <w:p w14:paraId="36F251C4">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数量</w:t>
            </w:r>
          </w:p>
        </w:tc>
        <w:tc>
          <w:tcPr>
            <w:tcW w:w="1207" w:type="pct"/>
            <w:noWrap/>
            <w:vAlign w:val="center"/>
          </w:tcPr>
          <w:p w14:paraId="42F27389">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主要技术要求</w:t>
            </w:r>
          </w:p>
        </w:tc>
        <w:tc>
          <w:tcPr>
            <w:tcW w:w="2197" w:type="pct"/>
            <w:noWrap/>
            <w:vAlign w:val="center"/>
          </w:tcPr>
          <w:p w14:paraId="66CDF170">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有偿使用期限</w:t>
            </w:r>
          </w:p>
        </w:tc>
      </w:tr>
      <w:tr w14:paraId="009D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308" w:type="pct"/>
            <w:noWrap/>
            <w:vAlign w:val="center"/>
          </w:tcPr>
          <w:p w14:paraId="4C80D0F0">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933" w:type="pct"/>
            <w:noWrap/>
            <w:vAlign w:val="center"/>
          </w:tcPr>
          <w:p w14:paraId="6FC8E92C">
            <w:pPr>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仁化县公共资源分布式光伏建设项目</w:t>
            </w:r>
          </w:p>
        </w:tc>
        <w:tc>
          <w:tcPr>
            <w:tcW w:w="352" w:type="pct"/>
            <w:noWrap/>
            <w:vAlign w:val="center"/>
          </w:tcPr>
          <w:p w14:paraId="48BD13EB">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w:t>
            </w:r>
          </w:p>
        </w:tc>
        <w:tc>
          <w:tcPr>
            <w:tcW w:w="1207" w:type="pct"/>
            <w:noWrap/>
            <w:vAlign w:val="center"/>
          </w:tcPr>
          <w:p w14:paraId="089A15DA">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详见本项目《招标文件》第三章：采购需求</w:t>
            </w:r>
          </w:p>
        </w:tc>
        <w:tc>
          <w:tcPr>
            <w:tcW w:w="2197" w:type="pct"/>
            <w:noWrap/>
            <w:vAlign w:val="center"/>
          </w:tcPr>
          <w:p w14:paraId="1EFC22DC">
            <w:pPr>
              <w:spacing w:line="360" w:lineRule="auto"/>
              <w:jc w:val="center"/>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共计25年，其中总建设期为36个月（最终以业主实际进度安排为准），运营期2</w:t>
            </w:r>
            <w:r>
              <w:rPr>
                <w:rFonts w:hint="eastAsia" w:ascii="宋体" w:hAnsi="宋体" w:eastAsia="宋体" w:cs="宋体"/>
                <w:color w:val="auto"/>
                <w:kern w:val="16"/>
                <w:sz w:val="21"/>
                <w:szCs w:val="21"/>
                <w:highlight w:val="none"/>
                <w:lang w:val="en-US" w:eastAsia="zh-CN"/>
              </w:rPr>
              <w:t>2</w:t>
            </w:r>
            <w:r>
              <w:rPr>
                <w:rFonts w:hint="eastAsia" w:ascii="宋体" w:hAnsi="宋体" w:eastAsia="宋体" w:cs="宋体"/>
                <w:color w:val="auto"/>
                <w:kern w:val="16"/>
                <w:sz w:val="21"/>
                <w:szCs w:val="21"/>
                <w:highlight w:val="none"/>
                <w:lang w:eastAsia="zh-CN"/>
              </w:rPr>
              <w:t>年（自建设期结束次日起至有偿使用期结束）</w:t>
            </w:r>
          </w:p>
        </w:tc>
      </w:tr>
    </w:tbl>
    <w:p w14:paraId="278696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其他：无</w:t>
      </w:r>
    </w:p>
    <w:p w14:paraId="02375B1F">
      <w:pPr>
        <w:spacing w:line="360" w:lineRule="auto"/>
        <w:ind w:firstLine="420" w:firstLineChars="200"/>
        <w:rPr>
          <w:rFonts w:hint="eastAsia" w:ascii="宋体" w:hAnsi="宋体" w:eastAsia="宋体" w:cs="宋体"/>
          <w:color w:val="auto"/>
          <w:kern w:val="16"/>
          <w:sz w:val="21"/>
          <w:szCs w:val="21"/>
          <w:highlight w:val="none"/>
          <w:shd w:val="clear" w:color="auto" w:fill="auto"/>
          <w:lang w:eastAsia="zh-CN"/>
        </w:rPr>
      </w:pPr>
      <w:r>
        <w:rPr>
          <w:rFonts w:hint="eastAsia" w:ascii="宋体" w:hAnsi="宋体" w:eastAsia="宋体" w:cs="宋体"/>
          <w:color w:val="auto"/>
          <w:sz w:val="21"/>
          <w:szCs w:val="21"/>
          <w:highlight w:val="none"/>
        </w:rPr>
        <w:t>合同履行期限：</w:t>
      </w:r>
      <w:bookmarkStart w:id="5" w:name="_Toc35393622"/>
      <w:bookmarkStart w:id="6" w:name="_Toc35393791"/>
      <w:bookmarkStart w:id="7" w:name="_Toc28359080"/>
      <w:bookmarkStart w:id="8" w:name="_Toc28359003"/>
      <w:r>
        <w:rPr>
          <w:rFonts w:hint="eastAsia" w:ascii="宋体" w:hAnsi="宋体" w:eastAsia="宋体" w:cs="宋体"/>
          <w:color w:val="auto"/>
          <w:kern w:val="16"/>
          <w:sz w:val="21"/>
          <w:szCs w:val="21"/>
          <w:highlight w:val="none"/>
          <w:shd w:val="clear" w:color="auto" w:fill="auto"/>
          <w:lang w:eastAsia="zh-CN"/>
        </w:rPr>
        <w:t>共计25年，其中总建设期为36个月（最终以业主实际进度安排为准），运营期22年（自建设期结束次日起至有偿使用期结束）。</w:t>
      </w:r>
    </w:p>
    <w:p w14:paraId="0E7CAD1C">
      <w:pPr>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kern w:val="16"/>
          <w:sz w:val="21"/>
          <w:szCs w:val="21"/>
          <w:highlight w:val="none"/>
          <w:shd w:val="clear" w:color="auto" w:fill="auto"/>
          <w:lang w:val="en-US" w:eastAsia="zh-CN"/>
        </w:rPr>
        <w:t>5.</w:t>
      </w:r>
      <w:r>
        <w:rPr>
          <w:rFonts w:hint="eastAsia" w:ascii="宋体" w:hAnsi="宋体" w:eastAsia="宋体" w:cs="宋体"/>
          <w:color w:val="auto"/>
          <w:sz w:val="21"/>
          <w:szCs w:val="21"/>
          <w:highlight w:val="none"/>
          <w:lang w:val="en-US" w:eastAsia="zh-CN"/>
        </w:rPr>
        <w:t>本项目不接受联合体投标。</w:t>
      </w:r>
    </w:p>
    <w:p w14:paraId="342CA9C3">
      <w:pPr>
        <w:keepNext/>
        <w:keepLines/>
        <w:pageBreakBefore w:val="0"/>
        <w:widowControl w:val="0"/>
        <w:kinsoku/>
        <w:wordWrap/>
        <w:overflowPunct/>
        <w:topLinePunct w:val="0"/>
        <w:autoSpaceDE/>
        <w:autoSpaceDN/>
        <w:bidi w:val="0"/>
        <w:adjustRightInd/>
        <w:snapToGrid/>
        <w:spacing w:after="0" w:line="360" w:lineRule="auto"/>
        <w:jc w:val="left"/>
        <w:textAlignment w:val="auto"/>
        <w:outlineLvl w:val="9"/>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二、申请人的资格要求</w:t>
      </w:r>
      <w:bookmarkEnd w:id="5"/>
      <w:bookmarkEnd w:id="6"/>
      <w:bookmarkEnd w:id="7"/>
      <w:bookmarkEnd w:id="8"/>
    </w:p>
    <w:p w14:paraId="1CCA16D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1.投标人应具备以下规定；</w:t>
      </w:r>
    </w:p>
    <w:tbl>
      <w:tblPr>
        <w:tblStyle w:val="18"/>
        <w:tblW w:w="9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14:paraId="7096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90" w:type="dxa"/>
            <w:noWrap w:val="0"/>
            <w:vAlign w:val="top"/>
          </w:tcPr>
          <w:p w14:paraId="14D8B253">
            <w:pPr>
              <w:keepNext w:val="0"/>
              <w:keepLines w:val="0"/>
              <w:pageBreakBefore w:val="0"/>
              <w:kinsoku/>
              <w:wordWrap/>
              <w:overflowPunct/>
              <w:topLinePunct w:val="0"/>
              <w:bidi w:val="0"/>
              <w:spacing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（1）投标人必须是具有独立承担民事责任能力的在中华人民共和国境内注册的法人、其他组织或自然人（营业执照或事业单位法人证书或执业许可证等证明文件或自然人的身份证明）。</w:t>
            </w:r>
          </w:p>
          <w:p w14:paraId="1F755A8F">
            <w:pPr>
              <w:keepNext w:val="0"/>
              <w:keepLines w:val="0"/>
              <w:pageBreakBefore w:val="0"/>
              <w:kinsoku/>
              <w:wordWrap/>
              <w:overflowPunct/>
              <w:topLinePunct w:val="0"/>
              <w:bidi w:val="0"/>
              <w:spacing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（2）投标人必须具有良好的商业信誉和健全的财务会计制度（投标文件中提供《资格条件承诺函》）。</w:t>
            </w:r>
          </w:p>
          <w:p w14:paraId="66AD19D5">
            <w:pPr>
              <w:keepNext w:val="0"/>
              <w:keepLines w:val="0"/>
              <w:pageBreakBefore w:val="0"/>
              <w:kinsoku/>
              <w:wordWrap/>
              <w:overflowPunct/>
              <w:topLinePunct w:val="0"/>
              <w:bidi w:val="0"/>
              <w:spacing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（3）有依法缴纳税收和社会保障资金的良好记录（投标文件中提供《资格条件承诺函》）。</w:t>
            </w:r>
          </w:p>
          <w:p w14:paraId="754F63AF">
            <w:pPr>
              <w:keepNext w:val="0"/>
              <w:keepLines w:val="0"/>
              <w:pageBreakBefore w:val="0"/>
              <w:kinsoku/>
              <w:wordWrap/>
              <w:overflowPunct/>
              <w:topLinePunct w:val="0"/>
              <w:bidi w:val="0"/>
              <w:spacing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（4）具备履行合同所必需的设备和专业技术能力（投标文件中提供《资格条件承诺函》）。</w:t>
            </w:r>
          </w:p>
          <w:p w14:paraId="6CA69924">
            <w:pPr>
              <w:keepNext w:val="0"/>
              <w:keepLines w:val="0"/>
              <w:pageBreakBefore w:val="0"/>
              <w:kinsoku/>
              <w:wordWrap/>
              <w:overflowPunct/>
              <w:topLinePunct w:val="0"/>
              <w:bidi w:val="0"/>
              <w:spacing w:afterAutospacing="0"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投标人参加招标采购活动前三年内，在经营活动中没有重大违法记录（投标文件中提供《资格条件承诺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bl>
    <w:p w14:paraId="6FBCE681">
      <w:pPr>
        <w:pStyle w:val="6"/>
        <w:rPr>
          <w:rFonts w:hint="eastAsia" w:ascii="宋体" w:hAnsi="宋体" w:eastAsia="宋体" w:cs="宋体"/>
          <w:color w:val="auto"/>
          <w:sz w:val="21"/>
          <w:szCs w:val="21"/>
          <w:highlight w:val="none"/>
        </w:rPr>
      </w:pPr>
    </w:p>
    <w:p w14:paraId="753D026D">
      <w:pPr>
        <w:spacing w:line="360" w:lineRule="auto"/>
        <w:ind w:firstLine="420" w:firstLineChars="200"/>
        <w:rPr>
          <w:rFonts w:hint="eastAsia" w:ascii="宋体" w:hAnsi="宋体" w:eastAsia="宋体" w:cs="宋体"/>
          <w:color w:val="auto"/>
          <w:sz w:val="21"/>
          <w:szCs w:val="21"/>
          <w:highlight w:val="none"/>
        </w:rPr>
      </w:pPr>
      <w:bookmarkStart w:id="9" w:name="_Toc28359081"/>
      <w:bookmarkStart w:id="10" w:name="_Toc28359004"/>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.本项目的特定资格要求：</w:t>
      </w:r>
    </w:p>
    <w:tbl>
      <w:tblPr>
        <w:tblStyle w:val="17"/>
        <w:tblW w:w="93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0"/>
      </w:tblGrid>
      <w:tr w14:paraId="3CB3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390" w:type="dxa"/>
            <w:noWrap w:val="0"/>
            <w:vAlign w:val="top"/>
          </w:tcPr>
          <w:p w14:paraId="69578D55">
            <w:pPr>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http://www.ccgp.gov.cn/）查询结果为准，如相关失信记录已失效，投标人需提供相关证明资料）。</w:t>
            </w:r>
          </w:p>
          <w:p w14:paraId="17306D85">
            <w:pPr>
              <w:spacing w:line="360" w:lineRule="auto"/>
              <w:ind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（2）单位负责人为同一人或者存在直接控股、 管理关系的不同投标人，不得同时参加本招标项目投标。为本项目提供整体设计、规范编制或者项目管理、监理、检测等服务的投标人，不得再参与本项目投标。（投标时提供承诺函，格式自拟）</w:t>
            </w:r>
          </w:p>
          <w:p w14:paraId="707DACA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（3）已登记报名并获取本项目招标文件。</w:t>
            </w:r>
          </w:p>
        </w:tc>
      </w:tr>
    </w:tbl>
    <w:p w14:paraId="64798B55">
      <w:pPr>
        <w:keepNext/>
        <w:keepLines/>
        <w:pageBreakBefore w:val="0"/>
        <w:widowControl w:val="0"/>
        <w:kinsoku/>
        <w:wordWrap/>
        <w:overflowPunct/>
        <w:topLinePunct w:val="0"/>
        <w:autoSpaceDE/>
        <w:autoSpaceDN/>
        <w:bidi w:val="0"/>
        <w:adjustRightInd/>
        <w:snapToGrid/>
        <w:spacing w:after="0" w:line="360" w:lineRule="auto"/>
        <w:jc w:val="both"/>
        <w:textAlignment w:val="auto"/>
        <w:outlineLvl w:val="9"/>
        <w:rPr>
          <w:rFonts w:hint="eastAsia" w:ascii="宋体" w:hAnsi="宋体" w:eastAsia="宋体" w:cs="宋体"/>
          <w:b/>
          <w:bCs w:val="0"/>
          <w:color w:val="auto"/>
          <w:sz w:val="21"/>
          <w:szCs w:val="21"/>
          <w:highlight w:val="none"/>
        </w:rPr>
      </w:pPr>
      <w:bookmarkStart w:id="11" w:name="_Toc35393623"/>
      <w:bookmarkStart w:id="12" w:name="_Toc35393792"/>
      <w:r>
        <w:rPr>
          <w:rFonts w:hint="eastAsia" w:ascii="宋体" w:hAnsi="宋体" w:eastAsia="宋体" w:cs="宋体"/>
          <w:b/>
          <w:bCs w:val="0"/>
          <w:color w:val="auto"/>
          <w:sz w:val="21"/>
          <w:szCs w:val="21"/>
          <w:highlight w:val="none"/>
        </w:rPr>
        <w:t>三、获取招标文件</w:t>
      </w:r>
      <w:bookmarkEnd w:id="9"/>
      <w:bookmarkEnd w:id="10"/>
      <w:bookmarkEnd w:id="11"/>
      <w:bookmarkEnd w:id="12"/>
    </w:p>
    <w:p w14:paraId="76D7DE5A">
      <w:pPr>
        <w:spacing w:line="360" w:lineRule="auto"/>
        <w:ind w:firstLine="54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时间：</w:t>
      </w:r>
      <w:r>
        <w:rPr>
          <w:rFonts w:hint="eastAsia" w:ascii="宋体" w:hAnsi="宋体" w:eastAsia="宋体" w:cs="宋体"/>
          <w:color w:val="auto"/>
          <w:sz w:val="21"/>
          <w:szCs w:val="21"/>
          <w:highlight w:val="none"/>
          <w:lang w:eastAsia="zh-CN"/>
        </w:rPr>
        <w:t>2026年</w:t>
      </w:r>
      <w:r>
        <w:rPr>
          <w:rFonts w:hint="eastAsia" w:ascii="宋体" w:hAnsi="宋体" w:eastAsia="宋体" w:cs="宋体"/>
          <w:color w:val="auto"/>
          <w:sz w:val="21"/>
          <w:szCs w:val="21"/>
          <w:highlight w:val="none"/>
          <w:lang w:val="en-US" w:eastAsia="zh-CN"/>
        </w:rPr>
        <w:t>02</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13</w:t>
      </w:r>
      <w:r>
        <w:rPr>
          <w:rFonts w:hint="eastAsia" w:ascii="宋体" w:hAnsi="宋体" w:eastAsia="宋体" w:cs="宋体"/>
          <w:color w:val="auto"/>
          <w:sz w:val="21"/>
          <w:szCs w:val="21"/>
          <w:highlight w:val="none"/>
        </w:rPr>
        <w:t>日18:00起至</w:t>
      </w:r>
      <w:r>
        <w:rPr>
          <w:rFonts w:hint="eastAsia" w:ascii="宋体" w:hAnsi="宋体" w:eastAsia="宋体" w:cs="宋体"/>
          <w:color w:val="auto"/>
          <w:sz w:val="21"/>
          <w:szCs w:val="21"/>
          <w:highlight w:val="none"/>
          <w:lang w:eastAsia="zh-CN"/>
        </w:rPr>
        <w:t>2026年</w:t>
      </w:r>
      <w:r>
        <w:rPr>
          <w:rFonts w:hint="eastAsia" w:ascii="宋体" w:hAnsi="宋体" w:eastAsia="宋体" w:cs="宋体"/>
          <w:color w:val="auto"/>
          <w:sz w:val="21"/>
          <w:szCs w:val="21"/>
          <w:highlight w:val="none"/>
          <w:lang w:val="en-US" w:eastAsia="zh-CN"/>
        </w:rPr>
        <w:t>03</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05</w:t>
      </w:r>
      <w:r>
        <w:rPr>
          <w:rFonts w:hint="eastAsia" w:ascii="宋体" w:hAnsi="宋体" w:eastAsia="宋体" w:cs="宋体"/>
          <w:color w:val="auto"/>
          <w:sz w:val="21"/>
          <w:szCs w:val="21"/>
          <w:highlight w:val="none"/>
        </w:rPr>
        <w:t>日18:00（提供期限自本公告发布之日起不得少于5个工作日,北京时间，法定节假日除外）</w:t>
      </w:r>
      <w:r>
        <w:rPr>
          <w:rFonts w:hint="eastAsia" w:ascii="宋体" w:hAnsi="宋体" w:eastAsia="宋体" w:cs="宋体"/>
          <w:color w:val="auto"/>
          <w:sz w:val="21"/>
          <w:szCs w:val="21"/>
          <w:highlight w:val="none"/>
          <w:lang w:eastAsia="zh-CN"/>
        </w:rPr>
        <w:t>。</w:t>
      </w:r>
    </w:p>
    <w:p w14:paraId="5A377B43">
      <w:pPr>
        <w:spacing w:line="360" w:lineRule="auto"/>
        <w:ind w:firstLine="540"/>
        <w:rPr>
          <w:rFonts w:hint="eastAsia" w:ascii="宋体" w:hAnsi="宋体" w:eastAsia="宋体" w:cs="宋体"/>
          <w:color w:val="auto"/>
          <w:sz w:val="21"/>
          <w:szCs w:val="21"/>
          <w:highlight w:val="none"/>
          <w:u w:val="single"/>
          <w:lang w:eastAsia="zh-CN"/>
        </w:rPr>
      </w:pPr>
      <w:bookmarkStart w:id="13" w:name="_Toc28359005"/>
      <w:bookmarkStart w:id="14" w:name="_Toc28359082"/>
      <w:bookmarkStart w:id="15" w:name="_Toc35393793"/>
      <w:bookmarkStart w:id="16" w:name="_Toc35393624"/>
      <w:r>
        <w:rPr>
          <w:rFonts w:hint="eastAsia" w:ascii="宋体" w:hAnsi="宋体" w:eastAsia="宋体" w:cs="宋体"/>
          <w:color w:val="auto"/>
          <w:sz w:val="21"/>
          <w:szCs w:val="21"/>
          <w:highlight w:val="none"/>
        </w:rPr>
        <w:t>地点：本项目采用韶关市公共资源交易一体化平台“产权招标交易系统”进行网上报名，详见“六、其他补充事宜”</w:t>
      </w:r>
      <w:r>
        <w:rPr>
          <w:rFonts w:hint="eastAsia" w:ascii="宋体" w:hAnsi="宋体" w:eastAsia="宋体" w:cs="宋体"/>
          <w:color w:val="auto"/>
          <w:sz w:val="21"/>
          <w:szCs w:val="21"/>
          <w:highlight w:val="none"/>
          <w:lang w:eastAsia="zh-CN"/>
        </w:rPr>
        <w:t>。</w:t>
      </w:r>
    </w:p>
    <w:p w14:paraId="75A730AE">
      <w:pPr>
        <w:spacing w:line="360" w:lineRule="auto"/>
        <w:ind w:firstLine="54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方式：</w:t>
      </w:r>
      <w:r>
        <w:rPr>
          <w:rFonts w:hint="eastAsia" w:ascii="宋体" w:hAnsi="宋体" w:eastAsia="宋体" w:cs="宋体"/>
          <w:color w:val="auto"/>
          <w:sz w:val="21"/>
          <w:szCs w:val="21"/>
          <w:highlight w:val="none"/>
          <w:lang w:val="en-US" w:eastAsia="zh-CN"/>
        </w:rPr>
        <w:t>网上</w:t>
      </w:r>
      <w:r>
        <w:rPr>
          <w:rFonts w:hint="eastAsia" w:ascii="宋体" w:hAnsi="宋体" w:eastAsia="宋体" w:cs="宋体"/>
          <w:color w:val="auto"/>
          <w:sz w:val="21"/>
          <w:szCs w:val="21"/>
          <w:highlight w:val="none"/>
        </w:rPr>
        <w:t>报名</w:t>
      </w:r>
    </w:p>
    <w:p w14:paraId="030BA54C">
      <w:pPr>
        <w:spacing w:line="360" w:lineRule="auto"/>
        <w:ind w:firstLine="54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售价（元）：</w:t>
      </w:r>
      <w:r>
        <w:rPr>
          <w:rFonts w:hint="eastAsia" w:ascii="宋体" w:hAnsi="宋体" w:eastAsia="宋体" w:cs="宋体"/>
          <w:color w:val="auto"/>
          <w:sz w:val="21"/>
          <w:szCs w:val="21"/>
          <w:highlight w:val="none"/>
          <w:lang w:val="en-US" w:eastAsia="zh-CN"/>
        </w:rPr>
        <w:t>0.00</w:t>
      </w:r>
    </w:p>
    <w:p w14:paraId="0A06E625">
      <w:pPr>
        <w:keepNext/>
        <w:keepLines/>
        <w:pageBreakBefore w:val="0"/>
        <w:widowControl w:val="0"/>
        <w:kinsoku/>
        <w:wordWrap/>
        <w:overflowPunct/>
        <w:topLinePunct w:val="0"/>
        <w:autoSpaceDE/>
        <w:autoSpaceDN/>
        <w:bidi w:val="0"/>
        <w:adjustRightInd/>
        <w:snapToGrid/>
        <w:spacing w:after="0" w:line="360" w:lineRule="auto"/>
        <w:jc w:val="both"/>
        <w:textAlignment w:val="auto"/>
        <w:outlineLvl w:val="9"/>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四、提交投标文件</w:t>
      </w:r>
      <w:bookmarkEnd w:id="13"/>
      <w:bookmarkEnd w:id="14"/>
      <w:r>
        <w:rPr>
          <w:rFonts w:hint="eastAsia" w:ascii="宋体" w:hAnsi="宋体" w:eastAsia="宋体" w:cs="宋体"/>
          <w:b/>
          <w:bCs w:val="0"/>
          <w:color w:val="auto"/>
          <w:sz w:val="21"/>
          <w:szCs w:val="21"/>
          <w:highlight w:val="none"/>
        </w:rPr>
        <w:t>截止时间、开标时间和地点</w:t>
      </w:r>
      <w:bookmarkEnd w:id="15"/>
      <w:bookmarkEnd w:id="16"/>
    </w:p>
    <w:p w14:paraId="4FCF0A3F">
      <w:pPr>
        <w:pStyle w:val="4"/>
        <w:keepNext/>
        <w:keepLines/>
        <w:pageBreakBefore w:val="0"/>
        <w:widowControl w:val="0"/>
        <w:kinsoku/>
        <w:wordWrap/>
        <w:overflowPunct/>
        <w:topLinePunct w:val="0"/>
        <w:autoSpaceDE/>
        <w:autoSpaceDN/>
        <w:bidi w:val="0"/>
        <w:adjustRightInd/>
        <w:snapToGrid/>
        <w:spacing w:before="0" w:after="0" w:line="360" w:lineRule="auto"/>
        <w:ind w:firstLine="420" w:firstLineChars="200"/>
        <w:jc w:val="both"/>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 xml:space="preserve">1.电子投标截止时间：2026年03月12日 09 点 30 分（北京时间） </w:t>
      </w:r>
    </w:p>
    <w:p w14:paraId="5E4E52B6">
      <w:pPr>
        <w:pStyle w:val="4"/>
        <w:keepNext/>
        <w:keepLines/>
        <w:pageBreakBefore w:val="0"/>
        <w:widowControl w:val="0"/>
        <w:kinsoku/>
        <w:wordWrap/>
        <w:overflowPunct/>
        <w:topLinePunct w:val="0"/>
        <w:autoSpaceDE/>
        <w:autoSpaceDN/>
        <w:bidi w:val="0"/>
        <w:adjustRightInd/>
        <w:snapToGrid/>
        <w:spacing w:before="0" w:after="0" w:line="360" w:lineRule="auto"/>
        <w:ind w:firstLine="420" w:firstLineChars="200"/>
        <w:jc w:val="both"/>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2.纸质投标文件递交截止时间：2026年03月12日 09 点 30 分（北京时间）</w:t>
      </w:r>
    </w:p>
    <w:p w14:paraId="12464085">
      <w:pPr>
        <w:pStyle w:val="4"/>
        <w:keepNext/>
        <w:keepLines/>
        <w:pageBreakBefore w:val="0"/>
        <w:widowControl w:val="0"/>
        <w:kinsoku/>
        <w:wordWrap/>
        <w:overflowPunct/>
        <w:topLinePunct w:val="0"/>
        <w:autoSpaceDE/>
        <w:autoSpaceDN/>
        <w:bidi w:val="0"/>
        <w:adjustRightInd/>
        <w:snapToGrid/>
        <w:spacing w:before="0" w:after="0" w:line="360" w:lineRule="auto"/>
        <w:ind w:firstLine="420" w:firstLineChars="200"/>
        <w:jc w:val="both"/>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地点：仁化县丹霞大道228号11楼韶关市公共资源交易中心仁化分中心，具体开标场所以当日现场通知为准。</w:t>
      </w:r>
    </w:p>
    <w:p w14:paraId="0753002D">
      <w:pPr>
        <w:spacing w:line="360" w:lineRule="auto"/>
        <w:rPr>
          <w:rFonts w:hint="eastAsia"/>
          <w:color w:val="auto"/>
          <w:highlight w:val="none"/>
          <w:lang w:val="en-US" w:eastAsia="zh-CN"/>
        </w:rPr>
      </w:pPr>
      <w:r>
        <w:rPr>
          <w:rFonts w:hint="eastAsia" w:ascii="宋体" w:hAnsi="宋体" w:eastAsia="宋体" w:cs="宋体"/>
          <w:b/>
          <w:bCs w:val="0"/>
          <w:color w:val="auto"/>
          <w:sz w:val="21"/>
          <w:szCs w:val="21"/>
          <w:highlight w:val="none"/>
          <w:lang w:val="en-US" w:eastAsia="zh-CN"/>
        </w:rPr>
        <w:t>五</w:t>
      </w:r>
      <w:r>
        <w:rPr>
          <w:rFonts w:hint="eastAsia" w:ascii="宋体" w:hAnsi="宋体" w:eastAsia="宋体" w:cs="宋体"/>
          <w:b/>
          <w:bCs w:val="0"/>
          <w:color w:val="auto"/>
          <w:sz w:val="21"/>
          <w:szCs w:val="21"/>
          <w:highlight w:val="none"/>
        </w:rPr>
        <w:t>、</w:t>
      </w:r>
      <w:r>
        <w:rPr>
          <w:rFonts w:hint="eastAsia" w:ascii="宋体" w:hAnsi="宋体" w:eastAsia="宋体" w:cs="宋体"/>
          <w:b/>
          <w:bCs w:val="0"/>
          <w:color w:val="auto"/>
          <w:sz w:val="21"/>
          <w:szCs w:val="21"/>
          <w:highlight w:val="none"/>
          <w:lang w:val="en-US" w:eastAsia="zh-CN"/>
        </w:rPr>
        <w:t>公告期限</w:t>
      </w:r>
    </w:p>
    <w:p w14:paraId="205A93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color w:val="auto"/>
          <w:kern w:val="2"/>
          <w:sz w:val="21"/>
          <w:szCs w:val="21"/>
          <w:highlight w:val="none"/>
          <w:u w:val="none"/>
          <w:lang w:val="en-US" w:eastAsia="zh-CN" w:bidi="ar-SA"/>
        </w:rPr>
      </w:pPr>
      <w:r>
        <w:rPr>
          <w:rFonts w:hint="eastAsia" w:ascii="宋体" w:hAnsi="宋体" w:eastAsia="宋体" w:cs="宋体"/>
          <w:b w:val="0"/>
          <w:bCs/>
          <w:color w:val="auto"/>
          <w:kern w:val="2"/>
          <w:sz w:val="21"/>
          <w:szCs w:val="21"/>
          <w:highlight w:val="none"/>
          <w:u w:val="none"/>
          <w:lang w:val="en-US" w:eastAsia="zh-CN" w:bidi="ar-SA"/>
        </w:rPr>
        <w:t>自本公告发布之日起5个工作日。</w:t>
      </w:r>
      <w:bookmarkStart w:id="17" w:name="_Toc35393626"/>
      <w:bookmarkStart w:id="18" w:name="_Toc35393795"/>
    </w:p>
    <w:p w14:paraId="79D09E2A">
      <w:pPr>
        <w:keepNext/>
        <w:keepLines/>
        <w:pageBreakBefore w:val="0"/>
        <w:widowControl w:val="0"/>
        <w:kinsoku/>
        <w:wordWrap/>
        <w:overflowPunct/>
        <w:topLinePunct w:val="0"/>
        <w:autoSpaceDE/>
        <w:autoSpaceDN/>
        <w:bidi w:val="0"/>
        <w:adjustRightInd/>
        <w:snapToGrid/>
        <w:spacing w:after="0" w:line="360" w:lineRule="auto"/>
        <w:jc w:val="both"/>
        <w:textAlignment w:val="auto"/>
        <w:outlineLvl w:val="9"/>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六、其他补充事宜</w:t>
      </w:r>
      <w:bookmarkEnd w:id="17"/>
      <w:bookmarkEnd w:id="18"/>
    </w:p>
    <w:tbl>
      <w:tblPr>
        <w:tblStyle w:val="17"/>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5"/>
      </w:tblGrid>
      <w:tr w14:paraId="5F21F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75" w:type="dxa"/>
            <w:noWrap w:val="0"/>
            <w:vAlign w:val="top"/>
          </w:tcPr>
          <w:p w14:paraId="78168524">
            <w:pPr>
              <w:pStyle w:val="85"/>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eastAsia="zh-CN"/>
              </w:rPr>
            </w:pPr>
            <w:r>
              <w:rPr>
                <w:rFonts w:hint="eastAsia" w:ascii="宋体" w:hAnsi="宋体" w:eastAsia="宋体" w:cs="宋体"/>
                <w:b/>
                <w:bCs/>
                <w:color w:val="auto"/>
                <w:kern w:val="16"/>
                <w:sz w:val="21"/>
                <w:szCs w:val="21"/>
                <w:highlight w:val="none"/>
                <w:lang w:eastAsia="zh-CN"/>
              </w:rPr>
              <w:t>(一）采购项目注意事项</w:t>
            </w:r>
          </w:p>
          <w:p w14:paraId="51DCD93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1</w:t>
            </w:r>
            <w:r>
              <w:rPr>
                <w:rFonts w:hint="eastAsia" w:cs="宋体"/>
                <w:b w:val="0"/>
                <w:bCs w:val="0"/>
                <w:color w:val="auto"/>
                <w:kern w:val="0"/>
                <w:sz w:val="21"/>
                <w:szCs w:val="21"/>
                <w:highlight w:val="none"/>
                <w:lang w:val="en-US" w:eastAsia="zh-CN" w:bidi="ar-SA"/>
              </w:rPr>
              <w:t>.</w:t>
            </w:r>
            <w:r>
              <w:rPr>
                <w:rFonts w:hint="eastAsia" w:ascii="宋体" w:hAnsi="宋体" w:eastAsia="宋体" w:cs="宋体"/>
                <w:b w:val="0"/>
                <w:bCs w:val="0"/>
                <w:color w:val="auto"/>
                <w:kern w:val="0"/>
                <w:sz w:val="21"/>
                <w:szCs w:val="21"/>
                <w:highlight w:val="none"/>
                <w:lang w:val="en-US" w:eastAsia="zh-CN" w:bidi="ar-SA"/>
              </w:rPr>
              <w:t>参与本项目的投标人须采用韶关市公共资源交易一体化平台“产权招标交易系统”进行网上报名</w:t>
            </w:r>
            <w:r>
              <w:rPr>
                <w:rFonts w:hint="eastAsia" w:ascii="宋体" w:hAnsi="宋体" w:eastAsia="宋体" w:cs="宋体"/>
                <w:color w:val="auto"/>
                <w:kern w:val="16"/>
                <w:sz w:val="21"/>
                <w:szCs w:val="21"/>
                <w:highlight w:val="none"/>
                <w:lang w:eastAsia="zh-CN"/>
              </w:rPr>
              <w:t>、交纳投标保证金。</w:t>
            </w:r>
          </w:p>
          <w:p w14:paraId="60FFE521">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2.</w:t>
            </w:r>
            <w:r>
              <w:rPr>
                <w:rFonts w:hint="eastAsia" w:ascii="宋体" w:hAnsi="宋体" w:eastAsia="宋体" w:cs="宋体"/>
                <w:b w:val="0"/>
                <w:bCs w:val="0"/>
                <w:color w:val="auto"/>
                <w:kern w:val="0"/>
                <w:sz w:val="21"/>
                <w:szCs w:val="21"/>
                <w:highlight w:val="none"/>
                <w:lang w:val="en-US" w:eastAsia="zh-CN" w:bidi="ar-SA"/>
              </w:rPr>
              <w:t>报名事宜</w:t>
            </w:r>
          </w:p>
          <w:p w14:paraId="5923AF35">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（1）</w:t>
            </w:r>
            <w:r>
              <w:rPr>
                <w:rFonts w:hint="eastAsia" w:ascii="宋体" w:hAnsi="宋体" w:eastAsia="宋体" w:cs="宋体"/>
                <w:b w:val="0"/>
                <w:bCs w:val="0"/>
                <w:color w:val="auto"/>
                <w:kern w:val="0"/>
                <w:sz w:val="21"/>
                <w:szCs w:val="21"/>
                <w:highlight w:val="none"/>
                <w:lang w:val="en-US" w:eastAsia="zh-CN" w:bidi="ar-SA"/>
              </w:rPr>
              <w:t>报名流程：投标人必须在报名时间内登录广东省公共资源交易平台（韶关市）（https://ygp.gdzwfw.gov.cn/ggzy-portal/#/440200/index），韶关市公共资源交易一体化平台（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），在用户登录窗口登录。登录成功后，点击“产权招标交易系统”进入产权招标交易系统，点击“系统功能菜单”中的“投标报名 &gt; 项目列表”查看可报名的项目，选择需参与的项目分包，点击“报名”，输入联系人、联系电话，输入Pin码验证成功后，点击“确认”即可。在“已报项目”栏中看到已报项目，即为报名成功。</w:t>
            </w:r>
          </w:p>
          <w:p w14:paraId="0611BDFE">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（2）</w:t>
            </w:r>
            <w:r>
              <w:rPr>
                <w:rFonts w:hint="eastAsia" w:ascii="宋体" w:hAnsi="宋体" w:eastAsia="宋体" w:cs="宋体"/>
                <w:b w:val="0"/>
                <w:bCs w:val="0"/>
                <w:color w:val="auto"/>
                <w:kern w:val="0"/>
                <w:sz w:val="21"/>
                <w:szCs w:val="21"/>
                <w:highlight w:val="none"/>
                <w:lang w:val="en-US" w:eastAsia="zh-CN" w:bidi="ar-SA"/>
              </w:rPr>
              <w:t>未在韶关市公共资源交易中心办理韶关市电子交易平台数字证书和产权招标交易系统</w:t>
            </w:r>
            <w:r>
              <w:rPr>
                <w:rFonts w:hint="eastAsia" w:cs="宋体"/>
                <w:b w:val="0"/>
                <w:bCs w:val="0"/>
                <w:color w:val="auto"/>
                <w:kern w:val="0"/>
                <w:sz w:val="21"/>
                <w:szCs w:val="21"/>
                <w:highlight w:val="none"/>
                <w:lang w:val="en-US" w:eastAsia="zh-CN" w:bidi="ar-SA"/>
              </w:rPr>
              <w:t>投标人</w:t>
            </w:r>
            <w:r>
              <w:rPr>
                <w:rFonts w:hint="eastAsia" w:ascii="宋体" w:hAnsi="宋体" w:eastAsia="宋体" w:cs="宋体"/>
                <w:b w:val="0"/>
                <w:bCs w:val="0"/>
                <w:color w:val="auto"/>
                <w:kern w:val="0"/>
                <w:sz w:val="21"/>
                <w:szCs w:val="21"/>
                <w:highlight w:val="none"/>
                <w:lang w:val="en-US" w:eastAsia="zh-CN" w:bidi="ar-SA"/>
              </w:rPr>
              <w:t>入库手续的，投标人应当登录广东省公共资源交易平台（韶关市）（https://ygp.gdzwfw.gov.cn/ggzy-portal/#/440200/index）、韶关市公共资源交易一体化平台（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用户注册及完善企业信息、上传资料，携带相关资料到韶关市公共资源交易中心1号楼一楼办事大厅办理相关手续（详见韶关市公共资源交易一体化平台的《韶关市公共资源交易一体化平台使用产权招标交易系统注意事项》的附件《韶关市公共资源交易一体化平台产权招标交易-投标人用户手册》）。</w:t>
            </w:r>
          </w:p>
          <w:p w14:paraId="38D19452">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（3）</w:t>
            </w:r>
            <w:r>
              <w:rPr>
                <w:rFonts w:hint="eastAsia" w:ascii="宋体" w:hAnsi="宋体" w:eastAsia="宋体" w:cs="宋体"/>
                <w:b w:val="0"/>
                <w:bCs w:val="0"/>
                <w:color w:val="auto"/>
                <w:kern w:val="0"/>
                <w:sz w:val="21"/>
                <w:szCs w:val="21"/>
                <w:highlight w:val="none"/>
                <w:lang w:val="en-US" w:eastAsia="zh-CN" w:bidi="ar-SA"/>
              </w:rPr>
              <w:t>报名成功后，投标人自行登录广东省公共资源交易平台（韶关市）（https://ygp.gdzwfw.gov.cn/ggzy-portal/#/440200/index）、韶关市公共资源交易一体化平台（</w:t>
            </w:r>
            <w:r>
              <w:rPr>
                <w:rFonts w:hint="eastAsia" w:eastAsia="宋体" w:cs="宋体"/>
                <w:b w:val="0"/>
                <w:bCs w:val="0"/>
                <w:color w:val="auto"/>
                <w:kern w:val="0"/>
                <w:sz w:val="21"/>
                <w:szCs w:val="21"/>
                <w:highlight w:val="none"/>
                <w:lang w:val="en-US" w:eastAsia="zh-CN" w:bidi="ar-SA"/>
              </w:rPr>
              <w:t>http://ythpt.sg.gov.cn/</w:t>
            </w:r>
            <w:r>
              <w:rPr>
                <w:rFonts w:hint="eastAsia" w:ascii="宋体" w:hAnsi="宋体" w:eastAsia="宋体" w:cs="宋体"/>
                <w:b w:val="0"/>
                <w:bCs w:val="0"/>
                <w:color w:val="auto"/>
                <w:kern w:val="0"/>
                <w:sz w:val="21"/>
                <w:szCs w:val="21"/>
                <w:highlight w:val="none"/>
                <w:lang w:val="en-US" w:eastAsia="zh-CN" w:bidi="ar-SA"/>
              </w:rPr>
              <w:t>）或产权招标交易系统下载招标文件、操作指南（以最新日期版本为准）参加投标活动。</w:t>
            </w:r>
          </w:p>
          <w:p w14:paraId="3627F10B">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bidi="ar-SA"/>
              </w:rPr>
            </w:pPr>
            <w:r>
              <w:rPr>
                <w:rFonts w:hint="eastAsia" w:cs="宋体"/>
                <w:b w:val="0"/>
                <w:bCs w:val="0"/>
                <w:color w:val="auto"/>
                <w:kern w:val="0"/>
                <w:sz w:val="21"/>
                <w:szCs w:val="21"/>
                <w:highlight w:val="none"/>
                <w:lang w:val="en-US" w:eastAsia="zh-CN" w:bidi="ar-SA"/>
              </w:rPr>
              <w:t>（4）</w:t>
            </w:r>
            <w:r>
              <w:rPr>
                <w:rFonts w:hint="eastAsia" w:ascii="宋体" w:hAnsi="宋体" w:eastAsia="宋体" w:cs="宋体"/>
                <w:b w:val="0"/>
                <w:bCs w:val="0"/>
                <w:color w:val="auto"/>
                <w:kern w:val="0"/>
                <w:sz w:val="21"/>
                <w:szCs w:val="21"/>
                <w:highlight w:val="none"/>
                <w:lang w:val="en-US" w:eastAsia="zh-CN" w:bidi="ar-SA"/>
              </w:rPr>
              <w:t>其他事宜（技术支持：0751-8379671</w:t>
            </w:r>
            <w:r>
              <w:rPr>
                <w:rFonts w:hint="eastAsia" w:cs="宋体"/>
                <w:b w:val="0"/>
                <w:bCs w:val="0"/>
                <w:color w:val="auto"/>
                <w:kern w:val="0"/>
                <w:sz w:val="21"/>
                <w:szCs w:val="21"/>
                <w:highlight w:val="none"/>
                <w:lang w:val="en-US" w:eastAsia="zh-CN" w:bidi="ar-SA"/>
              </w:rPr>
              <w:t xml:space="preserve"> </w:t>
            </w:r>
            <w:r>
              <w:rPr>
                <w:rFonts w:hint="eastAsia" w:ascii="宋体" w:hAnsi="宋体" w:eastAsia="宋体" w:cs="宋体"/>
                <w:b w:val="0"/>
                <w:bCs w:val="0"/>
                <w:color w:val="auto"/>
                <w:kern w:val="0"/>
                <w:sz w:val="21"/>
                <w:szCs w:val="21"/>
                <w:highlight w:val="none"/>
                <w:lang w:val="en-US" w:eastAsia="zh-CN" w:bidi="ar-SA"/>
              </w:rPr>
              <w:t>伍工）</w:t>
            </w:r>
          </w:p>
          <w:p w14:paraId="60CC206B">
            <w:pPr>
              <w:keepNext w:val="0"/>
              <w:keepLines w:val="0"/>
              <w:pageBreakBefore w:val="0"/>
              <w:widowControl/>
              <w:kinsoku/>
              <w:wordWrap/>
              <w:overflowPunct/>
              <w:topLinePunct w:val="0"/>
              <w:autoSpaceDE/>
              <w:autoSpaceDN/>
              <w:bidi w:val="0"/>
              <w:adjustRightInd/>
              <w:snapToGrid w:val="0"/>
              <w:spacing w:before="157" w:beforeLines="50" w:after="157" w:afterLines="50" w:line="360" w:lineRule="auto"/>
              <w:ind w:firstLine="420" w:firstLineChars="200"/>
              <w:jc w:val="lef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3.投标保证金</w:t>
            </w:r>
            <w:r>
              <w:rPr>
                <w:rFonts w:hint="eastAsia" w:ascii="宋体" w:hAnsi="宋体" w:eastAsia="宋体" w:cs="宋体"/>
                <w:b w:val="0"/>
                <w:bCs w:val="0"/>
                <w:color w:val="auto"/>
                <w:kern w:val="0"/>
                <w:sz w:val="21"/>
                <w:szCs w:val="21"/>
                <w:highlight w:val="none"/>
                <w:lang w:val="en-US" w:eastAsia="zh-CN" w:bidi="ar-SA"/>
              </w:rPr>
              <w:t>事宜</w:t>
            </w:r>
          </w:p>
          <w:p w14:paraId="0A325F6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（1）投标保证金交纳截止时间：</w:t>
            </w:r>
            <w:r>
              <w:rPr>
                <w:rFonts w:hint="eastAsia" w:cs="宋体"/>
                <w:color w:val="auto"/>
                <w:kern w:val="0"/>
                <w:sz w:val="21"/>
                <w:szCs w:val="21"/>
                <w:highlight w:val="none"/>
                <w:lang w:val="en-US" w:eastAsia="zh-CN" w:bidi="ar-SA"/>
              </w:rPr>
              <w:t>2026年03月11日10</w:t>
            </w:r>
            <w:r>
              <w:rPr>
                <w:rFonts w:hint="eastAsia" w:ascii="宋体" w:hAnsi="宋体" w:eastAsia="宋体" w:cs="宋体"/>
                <w:color w:val="auto"/>
                <w:kern w:val="0"/>
                <w:sz w:val="21"/>
                <w:szCs w:val="21"/>
                <w:highlight w:val="none"/>
                <w:lang w:val="en-US" w:eastAsia="zh-CN" w:bidi="ar-SA"/>
              </w:rPr>
              <w:t>时</w:t>
            </w:r>
            <w:r>
              <w:rPr>
                <w:rFonts w:hint="eastAsia" w:cs="宋体"/>
                <w:color w:val="auto"/>
                <w:kern w:val="0"/>
                <w:sz w:val="21"/>
                <w:szCs w:val="21"/>
                <w:highlight w:val="none"/>
                <w:lang w:val="en-US" w:eastAsia="zh-CN" w:bidi="ar-SA"/>
              </w:rPr>
              <w:t>0</w:t>
            </w:r>
            <w:r>
              <w:rPr>
                <w:rFonts w:hint="eastAsia" w:ascii="宋体" w:hAnsi="宋体" w:eastAsia="宋体" w:cs="宋体"/>
                <w:color w:val="auto"/>
                <w:kern w:val="0"/>
                <w:sz w:val="21"/>
                <w:szCs w:val="21"/>
                <w:highlight w:val="none"/>
                <w:lang w:val="en-US" w:eastAsia="zh-CN" w:bidi="ar-SA"/>
              </w:rPr>
              <w:t>0分（北京时间）</w:t>
            </w:r>
          </w:p>
          <w:p w14:paraId="28462342">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yellow"/>
                <w:lang w:val="en-US" w:eastAsia="zh-CN" w:bidi="ar-SA"/>
              </w:rPr>
            </w:pPr>
            <w:r>
              <w:rPr>
                <w:rFonts w:hint="eastAsia" w:ascii="宋体" w:hAnsi="宋体" w:eastAsia="宋体" w:cs="宋体"/>
                <w:color w:val="auto"/>
                <w:kern w:val="0"/>
                <w:sz w:val="21"/>
                <w:szCs w:val="21"/>
                <w:highlight w:val="none"/>
                <w:lang w:val="en-US" w:eastAsia="zh-CN" w:bidi="ar-SA"/>
              </w:rPr>
              <w:t>（2）本项目投标保证金金额为：</w:t>
            </w:r>
            <w:r>
              <w:rPr>
                <w:rFonts w:hint="eastAsia" w:cs="宋体"/>
                <w:b/>
                <w:bCs/>
                <w:color w:val="auto"/>
                <w:kern w:val="2"/>
                <w:sz w:val="21"/>
                <w:szCs w:val="21"/>
                <w:highlight w:val="none"/>
                <w:lang w:val="en-US" w:eastAsia="zh-CN" w:bidi="ar-SA"/>
              </w:rPr>
              <w:t>¥10,000.00元（人民币壹万元整）</w:t>
            </w:r>
          </w:p>
          <w:p w14:paraId="0D6C88FC">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（3）交纳投标保证金流程：</w:t>
            </w:r>
            <w:r>
              <w:rPr>
                <w:rFonts w:hint="eastAsia" w:ascii="宋体" w:hAnsi="宋体" w:eastAsia="宋体" w:cs="宋体"/>
                <w:color w:val="auto"/>
                <w:kern w:val="16"/>
                <w:sz w:val="21"/>
                <w:szCs w:val="21"/>
                <w:highlight w:val="none"/>
                <w:lang w:eastAsia="zh-CN"/>
              </w:rPr>
              <w:t>报名成功后，</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w:t>
            </w:r>
            <w:r>
              <w:rPr>
                <w:rFonts w:hint="eastAsia" w:ascii="宋体" w:hAnsi="宋体" w:eastAsia="宋体" w:cs="宋体"/>
                <w:color w:val="auto"/>
                <w:kern w:val="0"/>
                <w:sz w:val="21"/>
                <w:szCs w:val="21"/>
                <w:highlight w:val="none"/>
                <w:lang w:val="en-US" w:eastAsia="zh-CN" w:bidi="ar-SA"/>
              </w:rPr>
              <w:t>在已报项目处理页面中，点击“缴纳保证金”按钮，可以进入缴纳投标保证金页面。</w:t>
            </w:r>
          </w:p>
          <w:p w14:paraId="123570E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（4）缴纳投标保证金方式：①转账、②保函</w:t>
            </w:r>
          </w:p>
          <w:p w14:paraId="38E81918">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①转账：</w:t>
            </w:r>
            <w:bookmarkStart w:id="19" w:name="OLE_LINK45"/>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必须在投标保证金交纳截止时间前登录产权招标交易系统，点击“系统功能菜单”中的“投标报名 &gt; 已报项目”，选择相应的项目，点击“缴纳保证金”，产权招标交易系统将弹出“缴纳保证金”窗口，选择缴费银行，点击“确定，下一步”，产权招标交易系统将自动生成子账号（特别注意：该子账号为一次性账号，仅限当前获取该子账号的</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参加该项目当次采购活动有效），</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将投标保证金一次性足额汇入子帐号。在“是否缴纳保证金”栏显示为“是”后（请勿在显示“否”时打印），点击“打印保证金交纳信息表”，将保证金交纳信息表打印出来，并粘贴或装订在投标文件。产权招标交易系统将根据投标保证金到达产权招标交易系统的时间判断投标保证金是否有效，“保证金是否有效交纳”栏显示为“已交纳”，即为投标保证金有效。投标保证金有效与否，将以产权招标交易系统作为判断依据。请各</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充分考虑到银行转账的时间差，适时提前转账（建议</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在投标保证金提交截止时间的2个工作日之前交纳投标保证金），否则，由此产生的一切后果由</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自行承担。</w:t>
            </w:r>
            <w:bookmarkEnd w:id="19"/>
          </w:p>
          <w:p w14:paraId="59D4EFA7">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default" w:ascii="宋体" w:hAnsi="宋体" w:eastAsia="宋体" w:cs="宋体"/>
                <w:color w:val="auto"/>
                <w:kern w:val="0"/>
                <w:sz w:val="21"/>
                <w:szCs w:val="21"/>
                <w:highlight w:val="none"/>
                <w:lang w:val="en-US" w:eastAsia="zh-CN" w:bidi="ar-SA"/>
              </w:rPr>
              <w:t>②保函</w:t>
            </w:r>
            <w:r>
              <w:rPr>
                <w:rFonts w:hint="eastAsia" w:ascii="宋体" w:hAnsi="宋体" w:eastAsia="宋体" w:cs="宋体"/>
                <w:color w:val="auto"/>
                <w:kern w:val="0"/>
                <w:sz w:val="21"/>
                <w:szCs w:val="21"/>
                <w:highlight w:val="none"/>
                <w:lang w:val="en-US" w:eastAsia="zh-CN" w:bidi="ar-SA"/>
              </w:rPr>
              <w:t>：</w:t>
            </w:r>
            <w:r>
              <w:rPr>
                <w:rFonts w:hint="eastAsia" w:ascii="宋体" w:hAnsi="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必须在投标保证金交纳截止时间前登录产权招标交易系统，点击“系统功能菜单”中的“投标报名 &gt; 已报项目”，选择相应的项目，点击“缴纳保证金”，按照产权交易系统的要求制作和上传</w:t>
            </w:r>
            <w:r>
              <w:rPr>
                <w:rFonts w:hint="eastAsia" w:ascii="宋体" w:hAnsi="宋体" w:eastAsia="宋体" w:cs="宋体"/>
                <w:color w:val="auto"/>
                <w:kern w:val="0"/>
                <w:sz w:val="21"/>
                <w:szCs w:val="21"/>
                <w:highlight w:val="none"/>
                <w:lang w:val="en-US" w:eastAsia="zh-CN" w:bidi="ar-SA"/>
              </w:rPr>
              <w:t>有效的</w:t>
            </w:r>
            <w:r>
              <w:rPr>
                <w:rFonts w:hint="eastAsia" w:ascii="宋体" w:hAnsi="宋体" w:eastAsia="宋体" w:cs="宋体"/>
                <w:color w:val="auto"/>
                <w:kern w:val="16"/>
                <w:sz w:val="21"/>
                <w:szCs w:val="21"/>
                <w:highlight w:val="none"/>
                <w:lang w:eastAsia="zh-CN"/>
              </w:rPr>
              <w:t>保函电子文件</w:t>
            </w:r>
            <w:r>
              <w:rPr>
                <w:rFonts w:hint="eastAsia" w:cs="宋体"/>
                <w:color w:val="auto"/>
                <w:kern w:val="0"/>
                <w:sz w:val="21"/>
                <w:szCs w:val="21"/>
                <w:highlight w:val="none"/>
                <w:lang w:val="en-US" w:eastAsia="zh-CN" w:bidi="ar-SA"/>
              </w:rPr>
              <w:t>（保函的有效期不得短于投标有效期）</w:t>
            </w:r>
            <w:r>
              <w:rPr>
                <w:rFonts w:hint="eastAsia" w:ascii="宋体" w:hAnsi="宋体" w:eastAsia="宋体" w:cs="宋体"/>
                <w:color w:val="auto"/>
                <w:kern w:val="0"/>
                <w:sz w:val="21"/>
                <w:szCs w:val="21"/>
                <w:highlight w:val="none"/>
                <w:lang w:val="en-US" w:eastAsia="zh-CN" w:bidi="ar-SA"/>
              </w:rPr>
              <w:t>。保证金缴纳成功，才能参与评标。</w:t>
            </w:r>
          </w:p>
          <w:p w14:paraId="7A7C2B4B">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0" w:firstLine="420" w:firstLineChars="200"/>
              <w:jc w:val="both"/>
              <w:textAlignment w:val="auto"/>
              <w:outlineLvl w:val="9"/>
              <w:rPr>
                <w:rFonts w:hint="default"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具体操作流程：登录广东省公共资源交易平台（韶关市）（https://ygp.gdzwfw.gov.cn/ggzy-portal/#/440200/index）－服务指南－下载《韶关市公共资源交易一体化平台产权招标交易-投标人用户手册》</w:t>
            </w:r>
          </w:p>
          <w:p w14:paraId="339B86B7">
            <w:pPr>
              <w:pStyle w:val="16"/>
              <w:keepNext w:val="0"/>
              <w:keepLines w:val="0"/>
              <w:pageBreakBefore w:val="0"/>
              <w:widowControl/>
              <w:numPr>
                <w:ilvl w:val="0"/>
                <w:numId w:val="3"/>
              </w:numPr>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left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技术支持：0751-8379671 伍工</w:t>
            </w:r>
          </w:p>
          <w:p w14:paraId="0EA4209F">
            <w:pPr>
              <w:pStyle w:val="85"/>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4.交纳投标保证金注意事项：</w:t>
            </w:r>
          </w:p>
          <w:p w14:paraId="5F27C8ED">
            <w:pPr>
              <w:pStyle w:val="85"/>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Cs w:val="21"/>
                <w:highlight w:val="none"/>
                <w:lang w:eastAsia="zh-CN"/>
              </w:rPr>
              <w:t>(</w:t>
            </w:r>
            <w:r>
              <w:rPr>
                <w:rFonts w:hint="eastAsia" w:ascii="宋体" w:hAnsi="宋体" w:eastAsia="宋体" w:cs="宋体"/>
                <w:color w:val="auto"/>
                <w:kern w:val="16"/>
                <w:sz w:val="21"/>
                <w:szCs w:val="21"/>
                <w:highlight w:val="none"/>
                <w:lang w:eastAsia="zh-CN"/>
              </w:rPr>
              <w:t>1)交纳投标保证金的投标人必须已报名本项目，</w:t>
            </w:r>
            <w:r>
              <w:rPr>
                <w:rFonts w:hint="eastAsia" w:ascii="宋体" w:hAnsi="宋体" w:eastAsia="宋体" w:cs="宋体"/>
                <w:color w:val="auto"/>
                <w:kern w:val="16"/>
                <w:sz w:val="21"/>
                <w:szCs w:val="21"/>
                <w:highlight w:val="none"/>
                <w:lang w:val="en-US" w:eastAsia="zh-CN"/>
              </w:rPr>
              <w:t>投标人</w:t>
            </w:r>
            <w:r>
              <w:rPr>
                <w:rFonts w:hint="eastAsia" w:ascii="宋体" w:hAnsi="宋体" w:eastAsia="宋体" w:cs="宋体"/>
                <w:color w:val="auto"/>
                <w:kern w:val="16"/>
                <w:sz w:val="21"/>
                <w:szCs w:val="21"/>
                <w:highlight w:val="none"/>
                <w:lang w:eastAsia="zh-CN"/>
              </w:rPr>
              <w:t>必须按招标文件规定的金额和规定的期限内交纳投标保证金，投标人与投标保证金的交款人名称必须一致，否则，评标委员会将对其投标文件作无效投标处理。</w:t>
            </w:r>
          </w:p>
          <w:p w14:paraId="50676575">
            <w:pPr>
              <w:pStyle w:val="85"/>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(2)投标人必须将投标保证金一次性足额汇入交易系统自动生成的子账户，不接受现金、分批次交款或采用EFT系统(广东金融结算系统)方式交纳投标保证金，否则，评标委员会将对其投标文件作无效投标处理。</w:t>
            </w:r>
          </w:p>
          <w:p w14:paraId="13A4C9DB">
            <w:pPr>
              <w:pStyle w:val="85"/>
              <w:keepNext w:val="0"/>
              <w:keepLines w:val="0"/>
              <w:pageBreakBefore w:val="0"/>
              <w:kinsoku/>
              <w:overflowPunct/>
              <w:topLinePunct w:val="0"/>
              <w:autoSpaceDE/>
              <w:autoSpaceDN/>
              <w:bidi w:val="0"/>
              <w:adjustRightInd/>
              <w:snapToGrid w:val="0"/>
              <w:spacing w:line="360" w:lineRule="auto"/>
              <w:ind w:firstLine="420" w:firstLineChars="200"/>
              <w:textAlignment w:val="auto"/>
              <w:outlineLvl w:val="9"/>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(3)产权招标交易系统将在采购活动结束后按政府采购相关法律法规的规定以“原渠道返回”方式退回投标保证金。</w:t>
            </w:r>
          </w:p>
          <w:p w14:paraId="408139F5">
            <w:pPr>
              <w:pStyle w:val="85"/>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5.特别注意事项</w:t>
            </w:r>
          </w:p>
          <w:p w14:paraId="6E132FE9">
            <w:pPr>
              <w:pStyle w:val="85"/>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1）首次在韶关市公共资源交易一体化平台“产权招标交易”招标投标活动的投标人，必须在平台系统上传企业相关资料办理企业入库事宜。投标人可登录全国公共资源交易平台（广东省·韶关市）（https://ygp.gdzwfw.gov.cn/#/440200/index）办理办理企业入库、数字证书及电子印章事宜，具体请在平台查阅相应的交易指引。已入库企业有关信息（如单位名称、基本账号、资质、人员等）发生变化的，须及时在交易系统进行相应变更。投标人未及时变更信息而造成的损失和后果，由投标人自行承担。（请及时办理相关电子印章）</w:t>
            </w:r>
          </w:p>
          <w:p w14:paraId="6945FA43">
            <w:pPr>
              <w:pStyle w:val="85"/>
              <w:keepNext w:val="0"/>
              <w:keepLines w:val="0"/>
              <w:pageBreakBefore w:val="0"/>
              <w:kinsoku/>
              <w:overflowPunct/>
              <w:topLinePunct w:val="0"/>
              <w:autoSpaceDE/>
              <w:autoSpaceDN/>
              <w:bidi w:val="0"/>
              <w:adjustRightInd/>
              <w:snapToGrid w:val="0"/>
              <w:spacing w:line="360" w:lineRule="auto"/>
              <w:ind w:firstLine="422" w:firstLineChars="200"/>
              <w:textAlignment w:val="auto"/>
              <w:outlineLvl w:val="9"/>
              <w:rPr>
                <w:rFonts w:hint="eastAsia" w:ascii="宋体" w:hAnsi="宋体" w:eastAsia="宋体" w:cs="宋体"/>
                <w:b/>
                <w:bCs/>
                <w:color w:val="auto"/>
                <w:kern w:val="16"/>
                <w:sz w:val="21"/>
                <w:szCs w:val="21"/>
                <w:highlight w:val="none"/>
                <w:lang w:val="en-US" w:eastAsia="zh-CN"/>
              </w:rPr>
            </w:pPr>
            <w:r>
              <w:rPr>
                <w:rFonts w:hint="eastAsia" w:ascii="宋体" w:hAnsi="宋体" w:eastAsia="宋体" w:cs="宋体"/>
                <w:b/>
                <w:bCs/>
                <w:color w:val="auto"/>
                <w:kern w:val="16"/>
                <w:sz w:val="21"/>
                <w:szCs w:val="21"/>
                <w:highlight w:val="none"/>
                <w:lang w:val="en-US" w:eastAsia="zh-CN"/>
              </w:rPr>
              <w:t>（2）在投标文件提交截止时间前，投标人须在产权招标交易系统按要求完成授权、保证金递交及在线投标（上传标书），相关操作流程可查看投标韶关市公共资源交易一体化平台的《韶关市公共资源交易一体化平台使用产权招标交易系统注意事项》的附件《韶关市公共资源交易一体化平台产权招标交易-投标人用户手册》）。如遇系统问题请联系系统</w:t>
            </w:r>
            <w:r>
              <w:rPr>
                <w:rFonts w:hint="eastAsia" w:ascii="宋体" w:hAnsi="宋体" w:eastAsia="宋体" w:cs="宋体"/>
                <w:b/>
                <w:bCs/>
                <w:color w:val="auto"/>
                <w:kern w:val="16"/>
                <w:sz w:val="21"/>
                <w:szCs w:val="21"/>
                <w:highlight w:val="none"/>
                <w:lang w:eastAsia="zh-CN"/>
              </w:rPr>
              <w:t>技术支持：</w:t>
            </w:r>
            <w:r>
              <w:rPr>
                <w:rFonts w:hint="eastAsia" w:ascii="宋体" w:hAnsi="宋体" w:eastAsia="宋体" w:cs="宋体"/>
                <w:b/>
                <w:bCs/>
                <w:color w:val="auto"/>
                <w:kern w:val="16"/>
                <w:sz w:val="21"/>
                <w:szCs w:val="21"/>
                <w:highlight w:val="none"/>
                <w:lang w:val="en-US" w:eastAsia="zh-CN"/>
              </w:rPr>
              <w:t>伍工 0751-8379671。</w:t>
            </w:r>
          </w:p>
          <w:p w14:paraId="5D68FD0F">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12" w:lineRule="auto"/>
              <w:ind w:firstLine="422" w:firstLineChars="200"/>
              <w:jc w:val="both"/>
              <w:textAlignment w:val="auto"/>
              <w:rPr>
                <w:rFonts w:hint="default" w:ascii="宋体" w:hAnsi="宋体" w:eastAsia="宋体" w:cs="Times New Roman"/>
                <w:b/>
                <w:bCs/>
                <w:color w:val="auto"/>
                <w:sz w:val="21"/>
                <w:szCs w:val="21"/>
                <w:highlight w:val="none"/>
                <w:lang w:val="en-US" w:eastAsia="zh-CN"/>
              </w:rPr>
            </w:pPr>
            <w:r>
              <w:rPr>
                <w:rFonts w:hint="eastAsia" w:ascii="宋体" w:hAnsi="宋体" w:eastAsia="宋体" w:cs="Times New Roman"/>
                <w:b/>
                <w:bCs/>
                <w:color w:val="auto"/>
                <w:sz w:val="21"/>
                <w:szCs w:val="21"/>
                <w:highlight w:val="none"/>
                <w:lang w:val="en-US" w:eastAsia="zh-CN"/>
              </w:rPr>
              <w:t>（3）</w:t>
            </w:r>
            <w:r>
              <w:rPr>
                <w:rFonts w:hint="default" w:ascii="宋体" w:hAnsi="宋体" w:eastAsia="宋体" w:cs="Times New Roman"/>
                <w:b/>
                <w:bCs/>
                <w:color w:val="auto"/>
                <w:sz w:val="21"/>
                <w:szCs w:val="21"/>
                <w:highlight w:val="none"/>
                <w:lang w:val="en-US" w:eastAsia="zh-CN"/>
              </w:rPr>
              <w:t>补救方案</w:t>
            </w:r>
            <w:r>
              <w:rPr>
                <w:rFonts w:hint="eastAsia" w:ascii="宋体" w:hAnsi="宋体" w:eastAsia="宋体" w:cs="Times New Roman"/>
                <w:b/>
                <w:bCs/>
                <w:color w:val="auto"/>
                <w:sz w:val="21"/>
                <w:szCs w:val="21"/>
                <w:highlight w:val="none"/>
                <w:lang w:val="en-US" w:eastAsia="zh-CN"/>
              </w:rPr>
              <w:t>：</w:t>
            </w:r>
          </w:p>
          <w:p w14:paraId="4C4DEC30">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12" w:lineRule="auto"/>
              <w:ind w:firstLine="422" w:firstLineChars="200"/>
              <w:jc w:val="both"/>
              <w:textAlignment w:val="auto"/>
              <w:rPr>
                <w:rFonts w:hint="default" w:ascii="宋体" w:hAnsi="宋体" w:eastAsia="宋体" w:cs="Times New Roman"/>
                <w:b/>
                <w:bCs/>
                <w:color w:val="auto"/>
                <w:sz w:val="21"/>
                <w:szCs w:val="21"/>
                <w:highlight w:val="none"/>
                <w:lang w:val="en-US" w:eastAsia="zh-CN"/>
              </w:rPr>
            </w:pPr>
            <w:r>
              <w:rPr>
                <w:rFonts w:hint="eastAsia" w:ascii="宋体" w:hAnsi="宋体" w:eastAsia="宋体" w:cs="宋体"/>
                <w:b/>
                <w:bCs/>
                <w:color w:val="auto"/>
                <w:kern w:val="0"/>
                <w:sz w:val="21"/>
                <w:szCs w:val="21"/>
                <w:highlight w:val="none"/>
                <w:lang w:val="en-US" w:eastAsia="zh-CN" w:bidi="ar-SA"/>
              </w:rPr>
              <w:t>①</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评标时突发情况的补救方案</w:t>
            </w:r>
          </w:p>
          <w:p w14:paraId="289FB39D">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12" w:lineRule="auto"/>
              <w:ind w:firstLine="422" w:firstLineChars="200"/>
              <w:jc w:val="both"/>
              <w:textAlignment w:val="auto"/>
              <w:rPr>
                <w:rFonts w:hint="default" w:ascii="宋体" w:hAnsi="宋体" w:eastAsia="宋体" w:cs="Times New Roman"/>
                <w:b/>
                <w:bCs/>
                <w:color w:val="auto"/>
                <w:sz w:val="21"/>
                <w:szCs w:val="21"/>
                <w:highlight w:val="none"/>
                <w:lang w:val="en-US" w:eastAsia="zh-CN"/>
              </w:rPr>
            </w:pPr>
            <w:r>
              <w:rPr>
                <w:rFonts w:hint="default" w:ascii="宋体" w:hAnsi="宋体" w:eastAsia="宋体" w:cs="Times New Roman"/>
                <w:b/>
                <w:bCs/>
                <w:color w:val="auto"/>
                <w:sz w:val="21"/>
                <w:szCs w:val="21"/>
                <w:highlight w:val="none"/>
                <w:lang w:val="en-US" w:eastAsia="zh-CN"/>
              </w:rPr>
              <w:t>在</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评标过程中，因主场或副场网络故障、电子设备或者评标系统故障，以及其他原因导致无法继续进行</w:t>
            </w:r>
            <w:r>
              <w:rPr>
                <w:rFonts w:hint="eastAsia" w:ascii="宋体" w:hAnsi="宋体" w:eastAsia="宋体" w:cs="Times New Roman"/>
                <w:b/>
                <w:bCs/>
                <w:color w:val="auto"/>
                <w:sz w:val="21"/>
                <w:szCs w:val="21"/>
                <w:highlight w:val="none"/>
                <w:lang w:val="en-US" w:eastAsia="zh-CN"/>
              </w:rPr>
              <w:t>开</w:t>
            </w:r>
            <w:r>
              <w:rPr>
                <w:rFonts w:hint="default" w:ascii="宋体" w:hAnsi="宋体" w:eastAsia="宋体" w:cs="Times New Roman"/>
                <w:b/>
                <w:bCs/>
                <w:color w:val="auto"/>
                <w:sz w:val="21"/>
                <w:szCs w:val="21"/>
                <w:highlight w:val="none"/>
                <w:lang w:val="en-US" w:eastAsia="zh-CN"/>
              </w:rPr>
              <w:t>评标</w:t>
            </w:r>
            <w:r>
              <w:rPr>
                <w:rFonts w:hint="eastAsia" w:ascii="宋体" w:hAnsi="宋体" w:eastAsia="宋体" w:cs="Times New Roman"/>
                <w:b/>
                <w:bCs/>
                <w:color w:val="auto"/>
                <w:sz w:val="21"/>
                <w:szCs w:val="21"/>
                <w:highlight w:val="none"/>
                <w:lang w:val="en-US" w:eastAsia="zh-CN"/>
              </w:rPr>
              <w:t>活动</w:t>
            </w:r>
            <w:r>
              <w:rPr>
                <w:rFonts w:hint="default" w:ascii="宋体" w:hAnsi="宋体" w:eastAsia="宋体" w:cs="Times New Roman"/>
                <w:b/>
                <w:bCs/>
                <w:color w:val="auto"/>
                <w:sz w:val="21"/>
                <w:szCs w:val="21"/>
                <w:highlight w:val="none"/>
                <w:lang w:val="en-US" w:eastAsia="zh-CN"/>
              </w:rPr>
              <w:t>时，在</w:t>
            </w:r>
            <w:r>
              <w:rPr>
                <w:rFonts w:hint="eastAsia" w:ascii="宋体" w:hAnsi="宋体" w:eastAsia="宋体" w:cs="Times New Roman"/>
                <w:b/>
                <w:bCs/>
                <w:color w:val="auto"/>
                <w:sz w:val="21"/>
                <w:szCs w:val="21"/>
                <w:highlight w:val="none"/>
                <w:lang w:val="en-US" w:eastAsia="zh-CN"/>
              </w:rPr>
              <w:t>短时间</w:t>
            </w:r>
            <w:r>
              <w:rPr>
                <w:rFonts w:hint="default" w:ascii="宋体" w:hAnsi="宋体" w:eastAsia="宋体" w:cs="Times New Roman"/>
                <w:b/>
                <w:bCs/>
                <w:color w:val="auto"/>
                <w:sz w:val="21"/>
                <w:szCs w:val="21"/>
                <w:highlight w:val="none"/>
                <w:lang w:val="en-US" w:eastAsia="zh-CN"/>
              </w:rPr>
              <w:t>内无法解除故障的，</w:t>
            </w:r>
            <w:r>
              <w:rPr>
                <w:rFonts w:hint="eastAsia" w:ascii="宋体" w:hAnsi="宋体" w:eastAsia="宋体" w:cs="Times New Roman"/>
                <w:b/>
                <w:bCs/>
                <w:color w:val="auto"/>
                <w:sz w:val="21"/>
                <w:szCs w:val="21"/>
                <w:highlight w:val="none"/>
                <w:lang w:val="en-US" w:eastAsia="zh-CN"/>
              </w:rPr>
              <w:t>则转为线下评审</w:t>
            </w:r>
            <w:r>
              <w:rPr>
                <w:rFonts w:hint="default" w:ascii="宋体" w:hAnsi="宋体" w:eastAsia="宋体" w:cs="Times New Roman"/>
                <w:b/>
                <w:bCs/>
                <w:color w:val="auto"/>
                <w:sz w:val="21"/>
                <w:szCs w:val="21"/>
                <w:highlight w:val="none"/>
                <w:lang w:val="en-US" w:eastAsia="zh-CN"/>
              </w:rPr>
              <w:t>。</w:t>
            </w:r>
          </w:p>
          <w:p w14:paraId="047EA307">
            <w:pPr>
              <w:pStyle w:val="16"/>
              <w:keepNext w:val="0"/>
              <w:keepLines w:val="0"/>
              <w:pageBreakBefore w:val="0"/>
              <w:widowControl/>
              <w:suppressLineNumbers w:val="0"/>
              <w:shd w:val="clear" w:color="auto" w:fill="FFFFFF"/>
              <w:kinsoku/>
              <w:wordWrap w:val="0"/>
              <w:overflowPunct/>
              <w:topLinePunct w:val="0"/>
              <w:autoSpaceDE/>
              <w:autoSpaceDN/>
              <w:bidi w:val="0"/>
              <w:adjustRightInd/>
              <w:snapToGrid/>
              <w:spacing w:before="0" w:beforeAutospacing="0" w:after="0" w:afterAutospacing="0" w:line="312" w:lineRule="auto"/>
              <w:ind w:firstLine="422" w:firstLineChars="200"/>
              <w:jc w:val="both"/>
              <w:textAlignment w:val="auto"/>
              <w:rPr>
                <w:rFonts w:hint="eastAsia" w:ascii="宋体" w:hAnsi="宋体" w:eastAsia="宋体" w:cs="宋体"/>
                <w:b/>
                <w:bCs/>
                <w:color w:val="auto"/>
                <w:kern w:val="16"/>
                <w:sz w:val="21"/>
                <w:szCs w:val="21"/>
                <w:highlight w:val="none"/>
                <w:lang w:val="en-US" w:eastAsia="zh-CN"/>
              </w:rPr>
            </w:pPr>
            <w:r>
              <w:rPr>
                <w:rFonts w:hint="default" w:ascii="宋体" w:hAnsi="宋体" w:eastAsia="宋体" w:cs="宋体"/>
                <w:b/>
                <w:bCs/>
                <w:color w:val="auto"/>
                <w:kern w:val="0"/>
                <w:sz w:val="21"/>
                <w:szCs w:val="21"/>
                <w:highlight w:val="none"/>
                <w:lang w:val="en-US" w:eastAsia="zh-CN" w:bidi="ar-SA"/>
              </w:rPr>
              <w:t>②</w:t>
            </w:r>
            <w:r>
              <w:rPr>
                <w:rFonts w:hint="default" w:ascii="宋体" w:hAnsi="宋体" w:eastAsia="宋体" w:cs="Times New Roman"/>
                <w:b/>
                <w:bCs/>
                <w:color w:val="auto"/>
                <w:sz w:val="21"/>
                <w:szCs w:val="21"/>
                <w:highlight w:val="none"/>
                <w:lang w:val="en-US" w:eastAsia="zh-CN"/>
              </w:rPr>
              <w:t>本次招标实行电子投标，开标评标均以投标人通过交易平台</w:t>
            </w:r>
            <w:r>
              <w:rPr>
                <w:rFonts w:hint="eastAsia" w:ascii="宋体" w:hAnsi="宋体" w:eastAsia="宋体" w:cs="Times New Roman"/>
                <w:b/>
                <w:bCs/>
                <w:color w:val="auto"/>
                <w:sz w:val="21"/>
                <w:szCs w:val="21"/>
                <w:highlight w:val="none"/>
                <w:lang w:val="en-US" w:eastAsia="zh-CN"/>
              </w:rPr>
              <w:t>上传的</w:t>
            </w:r>
            <w:r>
              <w:rPr>
                <w:rFonts w:hint="default" w:ascii="宋体" w:hAnsi="宋体" w:eastAsia="宋体" w:cs="Times New Roman"/>
                <w:b/>
                <w:bCs/>
                <w:color w:val="auto"/>
                <w:sz w:val="21"/>
                <w:szCs w:val="21"/>
                <w:highlight w:val="none"/>
                <w:lang w:val="en-US" w:eastAsia="zh-CN"/>
              </w:rPr>
              <w:t>电子投标文件为准</w:t>
            </w:r>
            <w:r>
              <w:rPr>
                <w:rFonts w:hint="eastAsia" w:ascii="宋体" w:hAnsi="宋体" w:eastAsia="宋体" w:cs="Times New Roman"/>
                <w:b/>
                <w:bCs/>
                <w:color w:val="auto"/>
                <w:sz w:val="21"/>
                <w:szCs w:val="21"/>
                <w:highlight w:val="none"/>
                <w:lang w:val="en-US" w:eastAsia="zh-CN"/>
              </w:rPr>
              <w:t>，若因系统故障转为线下评审，则以递交的纸质投标文件为准</w:t>
            </w:r>
            <w:r>
              <w:rPr>
                <w:rFonts w:hint="default" w:ascii="宋体" w:hAnsi="宋体" w:eastAsia="宋体" w:cs="Times New Roman"/>
                <w:color w:val="auto"/>
                <w:sz w:val="21"/>
                <w:szCs w:val="21"/>
                <w:highlight w:val="none"/>
                <w:lang w:val="en-US" w:eastAsia="zh-CN"/>
              </w:rPr>
              <w:t>。</w:t>
            </w:r>
          </w:p>
          <w:p w14:paraId="25D3B7EF">
            <w:pPr>
              <w:pStyle w:val="16"/>
              <w:keepNext w:val="0"/>
              <w:keepLines w:val="0"/>
              <w:pageBreakBefore w:val="0"/>
              <w:widowControl/>
              <w:numPr>
                <w:ilvl w:val="0"/>
                <w:numId w:val="0"/>
              </w:numPr>
              <w:suppressLineNumbers w:val="0"/>
              <w:shd w:val="clear" w:color="auto" w:fill="FFFFFF"/>
              <w:kinsoku/>
              <w:wordWrap w:val="0"/>
              <w:overflowPunct/>
              <w:topLinePunct w:val="0"/>
              <w:autoSpaceDE/>
              <w:autoSpaceDN/>
              <w:bidi w:val="0"/>
              <w:adjustRightInd/>
              <w:snapToGrid/>
              <w:spacing w:before="0" w:beforeAutospacing="0" w:after="0" w:afterAutospacing="0" w:line="360" w:lineRule="auto"/>
              <w:ind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16"/>
                <w:sz w:val="21"/>
                <w:szCs w:val="21"/>
                <w:highlight w:val="none"/>
                <w:lang w:eastAsia="zh-CN"/>
              </w:rPr>
              <w:t>（二）</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应当在参与采购活动前详细研究</w:t>
            </w:r>
            <w:r>
              <w:rPr>
                <w:rFonts w:hint="eastAsia" w:ascii="宋体" w:hAnsi="宋体" w:eastAsia="宋体" w:cs="宋体"/>
                <w:b/>
                <w:bCs/>
                <w:color w:val="auto"/>
                <w:kern w:val="16"/>
                <w:sz w:val="21"/>
                <w:szCs w:val="21"/>
                <w:highlight w:val="none"/>
                <w:lang w:val="en-US" w:eastAsia="zh-CN"/>
              </w:rPr>
              <w:t>《韶关市公共资源交易一体化平台产权招标交易-投标人用户手册》</w:t>
            </w:r>
            <w:r>
              <w:rPr>
                <w:rFonts w:hint="eastAsia" w:ascii="宋体" w:hAnsi="宋体" w:eastAsia="宋体" w:cs="宋体"/>
                <w:b w:val="0"/>
                <w:bCs w:val="0"/>
                <w:color w:val="auto"/>
                <w:kern w:val="16"/>
                <w:sz w:val="21"/>
                <w:szCs w:val="21"/>
                <w:highlight w:val="none"/>
                <w:lang w:val="en-US" w:eastAsia="zh-CN"/>
              </w:rPr>
              <w:t>，以及</w:t>
            </w:r>
            <w:r>
              <w:rPr>
                <w:rFonts w:hint="eastAsia" w:ascii="宋体" w:hAnsi="宋体" w:eastAsia="宋体" w:cs="宋体"/>
                <w:b/>
                <w:bCs/>
                <w:color w:val="auto"/>
                <w:kern w:val="16"/>
                <w:sz w:val="21"/>
                <w:szCs w:val="21"/>
                <w:highlight w:val="none"/>
                <w:lang w:eastAsia="zh-CN"/>
              </w:rPr>
              <w:t>招标文件</w:t>
            </w:r>
            <w:r>
              <w:rPr>
                <w:rFonts w:hint="eastAsia" w:ascii="宋体" w:hAnsi="宋体" w:eastAsia="宋体" w:cs="宋体"/>
                <w:color w:val="auto"/>
                <w:kern w:val="16"/>
                <w:sz w:val="21"/>
                <w:szCs w:val="21"/>
                <w:highlight w:val="none"/>
                <w:lang w:eastAsia="zh-CN"/>
              </w:rPr>
              <w:t>的所有内容，包括澄清、修改文件（如果有）和所有已提供的参考资料以及有关附件，且不存在任何含糊不清和误解之处，否则，由此产生的一切后果由</w:t>
            </w:r>
            <w:r>
              <w:rPr>
                <w:rFonts w:hint="eastAsia" w:ascii="宋体" w:hAnsi="宋体" w:cs="宋体"/>
                <w:color w:val="auto"/>
                <w:kern w:val="16"/>
                <w:sz w:val="21"/>
                <w:szCs w:val="21"/>
                <w:highlight w:val="none"/>
                <w:lang w:eastAsia="zh-CN"/>
              </w:rPr>
              <w:t>投标人</w:t>
            </w:r>
            <w:r>
              <w:rPr>
                <w:rFonts w:hint="eastAsia" w:ascii="宋体" w:hAnsi="宋体" w:eastAsia="宋体" w:cs="宋体"/>
                <w:color w:val="auto"/>
                <w:kern w:val="16"/>
                <w:sz w:val="21"/>
                <w:szCs w:val="21"/>
                <w:highlight w:val="none"/>
                <w:lang w:eastAsia="zh-CN"/>
              </w:rPr>
              <w:t>自行承担。</w:t>
            </w:r>
          </w:p>
        </w:tc>
      </w:tr>
    </w:tbl>
    <w:p w14:paraId="521656F5">
      <w:pPr>
        <w:keepNext/>
        <w:keepLines/>
        <w:pageBreakBefore w:val="0"/>
        <w:widowControl w:val="0"/>
        <w:kinsoku/>
        <w:wordWrap/>
        <w:overflowPunct/>
        <w:topLinePunct w:val="0"/>
        <w:autoSpaceDE/>
        <w:autoSpaceDN/>
        <w:bidi w:val="0"/>
        <w:adjustRightInd/>
        <w:snapToGrid/>
        <w:spacing w:after="0" w:line="360" w:lineRule="auto"/>
        <w:jc w:val="both"/>
        <w:textAlignment w:val="auto"/>
        <w:outlineLvl w:val="9"/>
        <w:rPr>
          <w:rFonts w:hint="eastAsia" w:ascii="宋体" w:hAnsi="宋体" w:eastAsia="宋体" w:cs="宋体"/>
          <w:b/>
          <w:bCs w:val="0"/>
          <w:color w:val="auto"/>
          <w:sz w:val="21"/>
          <w:szCs w:val="21"/>
          <w:highlight w:val="none"/>
        </w:rPr>
      </w:pPr>
      <w:bookmarkStart w:id="20" w:name="_Toc28359008"/>
      <w:bookmarkStart w:id="21" w:name="_Toc28359085"/>
      <w:bookmarkStart w:id="22" w:name="_Toc35393627"/>
      <w:bookmarkStart w:id="23" w:name="_Toc35393796"/>
    </w:p>
    <w:p w14:paraId="2E8208D8">
      <w:pPr>
        <w:keepNext/>
        <w:keepLines/>
        <w:pageBreakBefore w:val="0"/>
        <w:widowControl w:val="0"/>
        <w:kinsoku/>
        <w:wordWrap/>
        <w:overflowPunct/>
        <w:topLinePunct w:val="0"/>
        <w:autoSpaceDE/>
        <w:autoSpaceDN/>
        <w:bidi w:val="0"/>
        <w:adjustRightInd/>
        <w:snapToGrid/>
        <w:spacing w:after="0" w:line="360" w:lineRule="auto"/>
        <w:jc w:val="both"/>
        <w:textAlignment w:val="auto"/>
        <w:outlineLvl w:val="9"/>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七、对本次招标提出询问，请按以下方式联系。</w:t>
      </w:r>
      <w:bookmarkEnd w:id="20"/>
      <w:bookmarkEnd w:id="21"/>
      <w:bookmarkEnd w:id="22"/>
      <w:bookmarkEnd w:id="23"/>
    </w:p>
    <w:p w14:paraId="76F50E40">
      <w:pPr>
        <w:pStyle w:val="85"/>
        <w:snapToGrid w:val="0"/>
        <w:spacing w:line="360" w:lineRule="auto"/>
        <w:ind w:firstLine="210" w:firstLineChars="100"/>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1.</w:t>
      </w:r>
      <w:r>
        <w:rPr>
          <w:rFonts w:hint="eastAsia" w:ascii="宋体" w:hAnsi="宋体" w:cs="宋体"/>
          <w:color w:val="auto"/>
          <w:kern w:val="16"/>
          <w:sz w:val="21"/>
          <w:szCs w:val="21"/>
          <w:highlight w:val="none"/>
          <w:lang w:val="en-US" w:eastAsia="zh-CN"/>
        </w:rPr>
        <w:t>招标</w:t>
      </w:r>
      <w:r>
        <w:rPr>
          <w:rFonts w:hint="eastAsia" w:ascii="宋体" w:hAnsi="宋体" w:eastAsia="宋体" w:cs="宋体"/>
          <w:color w:val="auto"/>
          <w:kern w:val="16"/>
          <w:sz w:val="21"/>
          <w:szCs w:val="21"/>
          <w:highlight w:val="none"/>
        </w:rPr>
        <w:t>人信息</w:t>
      </w:r>
    </w:p>
    <w:p w14:paraId="3596E8F9">
      <w:pPr>
        <w:pStyle w:val="85"/>
        <w:snapToGrid w:val="0"/>
        <w:spacing w:line="360" w:lineRule="auto"/>
        <w:ind w:firstLine="420" w:firstLineChars="200"/>
        <w:rPr>
          <w:rFonts w:hint="eastAsia" w:ascii="宋体" w:hAnsi="宋体" w:eastAsia="宋体" w:cs="宋体"/>
          <w:color w:val="auto"/>
          <w:kern w:val="16"/>
          <w:sz w:val="21"/>
          <w:szCs w:val="21"/>
          <w:highlight w:val="none"/>
          <w:lang w:eastAsia="zh-CN"/>
        </w:rPr>
      </w:pPr>
      <w:bookmarkStart w:id="24" w:name="_Toc28359009"/>
      <w:bookmarkStart w:id="25" w:name="_Toc28359086"/>
      <w:r>
        <w:rPr>
          <w:rFonts w:hint="eastAsia" w:ascii="宋体" w:hAnsi="宋体" w:eastAsia="宋体" w:cs="宋体"/>
          <w:color w:val="auto"/>
          <w:kern w:val="16"/>
          <w:sz w:val="21"/>
          <w:szCs w:val="21"/>
          <w:highlight w:val="none"/>
        </w:rPr>
        <w:t>名 称：</w:t>
      </w:r>
      <w:r>
        <w:rPr>
          <w:rFonts w:hint="eastAsia" w:ascii="宋体" w:hAnsi="宋体" w:cs="宋体"/>
          <w:color w:val="auto"/>
          <w:kern w:val="16"/>
          <w:sz w:val="21"/>
          <w:szCs w:val="21"/>
          <w:highlight w:val="none"/>
          <w:lang w:val="en-US" w:eastAsia="zh-CN"/>
        </w:rPr>
        <w:t>仁化县发展改革和政务数据局</w:t>
      </w:r>
    </w:p>
    <w:p w14:paraId="4A5B3183">
      <w:pPr>
        <w:pStyle w:val="85"/>
        <w:snapToGrid w:val="0"/>
        <w:spacing w:line="360" w:lineRule="auto"/>
        <w:ind w:firstLine="420" w:firstLineChars="200"/>
        <w:rPr>
          <w:rFonts w:hint="default" w:ascii="宋体" w:hAnsi="宋体" w:eastAsia="宋体" w:cs="宋体"/>
          <w:color w:val="auto"/>
          <w:kern w:val="16"/>
          <w:sz w:val="21"/>
          <w:szCs w:val="21"/>
          <w:highlight w:val="none"/>
          <w:lang w:val="en-US" w:eastAsia="zh-CN"/>
        </w:rPr>
      </w:pPr>
      <w:r>
        <w:rPr>
          <w:rFonts w:hint="eastAsia" w:ascii="宋体" w:hAnsi="宋体" w:eastAsia="宋体" w:cs="宋体"/>
          <w:color w:val="auto"/>
          <w:kern w:val="16"/>
          <w:sz w:val="21"/>
          <w:szCs w:val="21"/>
          <w:highlight w:val="none"/>
        </w:rPr>
        <w:t>地址：仁化县新城路2号三中心一馆</w:t>
      </w:r>
    </w:p>
    <w:p w14:paraId="43E0B0C2">
      <w:pPr>
        <w:pStyle w:val="85"/>
        <w:pageBreakBefore w:val="0"/>
        <w:kinsoku/>
        <w:overflowPunct/>
        <w:topLinePunct w:val="0"/>
        <w:autoSpaceDE/>
        <w:autoSpaceDN/>
        <w:bidi w:val="0"/>
        <w:snapToGrid w:val="0"/>
        <w:spacing w:line="360" w:lineRule="auto"/>
        <w:ind w:firstLine="420" w:firstLineChars="200"/>
        <w:outlineLvl w:val="9"/>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联系方式：19925014646</w:t>
      </w:r>
    </w:p>
    <w:p w14:paraId="6BC93DE5">
      <w:pPr>
        <w:pStyle w:val="85"/>
        <w:snapToGrid w:val="0"/>
        <w:spacing w:line="360" w:lineRule="auto"/>
        <w:ind w:firstLine="210" w:firstLineChars="100"/>
        <w:rPr>
          <w:rFonts w:hint="eastAsia" w:ascii="宋体" w:hAnsi="宋体" w:eastAsia="宋体" w:cs="宋体"/>
          <w:color w:val="auto"/>
          <w:kern w:val="16"/>
          <w:sz w:val="21"/>
          <w:szCs w:val="21"/>
          <w:highlight w:val="none"/>
        </w:rPr>
      </w:pPr>
    </w:p>
    <w:p w14:paraId="0B3CF903">
      <w:pPr>
        <w:pStyle w:val="85"/>
        <w:snapToGrid w:val="0"/>
        <w:spacing w:line="360" w:lineRule="auto"/>
        <w:ind w:firstLine="210" w:firstLineChars="100"/>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2.</w:t>
      </w:r>
      <w:r>
        <w:rPr>
          <w:rFonts w:hint="eastAsia" w:ascii="宋体" w:hAnsi="宋体" w:cs="宋体"/>
          <w:color w:val="auto"/>
          <w:kern w:val="16"/>
          <w:sz w:val="21"/>
          <w:szCs w:val="21"/>
          <w:highlight w:val="none"/>
          <w:lang w:val="en-US" w:eastAsia="zh-CN"/>
        </w:rPr>
        <w:t>招标</w:t>
      </w:r>
      <w:r>
        <w:rPr>
          <w:rFonts w:hint="eastAsia" w:ascii="宋体" w:hAnsi="宋体" w:eastAsia="宋体" w:cs="宋体"/>
          <w:color w:val="auto"/>
          <w:kern w:val="16"/>
          <w:sz w:val="21"/>
          <w:szCs w:val="21"/>
          <w:highlight w:val="none"/>
        </w:rPr>
        <w:t>代理机构信息</w:t>
      </w:r>
      <w:bookmarkEnd w:id="24"/>
      <w:bookmarkEnd w:id="25"/>
    </w:p>
    <w:p w14:paraId="17F17138">
      <w:pPr>
        <w:pStyle w:val="85"/>
        <w:snapToGrid w:val="0"/>
        <w:spacing w:line="360" w:lineRule="auto"/>
        <w:ind w:firstLine="420" w:firstLineChars="200"/>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rPr>
        <w:t>名 称：</w:t>
      </w:r>
      <w:r>
        <w:rPr>
          <w:rFonts w:hint="eastAsia" w:ascii="宋体" w:hAnsi="宋体" w:cs="宋体"/>
          <w:color w:val="auto"/>
          <w:kern w:val="16"/>
          <w:sz w:val="21"/>
          <w:szCs w:val="21"/>
          <w:highlight w:val="none"/>
          <w:lang w:eastAsia="zh-CN"/>
        </w:rPr>
        <w:t>广东合正项目管理有限公司</w:t>
      </w:r>
    </w:p>
    <w:p w14:paraId="12788CBE">
      <w:pPr>
        <w:pStyle w:val="85"/>
        <w:snapToGrid w:val="0"/>
        <w:spacing w:line="360" w:lineRule="auto"/>
        <w:ind w:firstLine="420" w:firstLineChars="200"/>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地　址：广东省韶关市武江区百旺大道42号莞韶双创中心研发办公楼5楼</w:t>
      </w:r>
      <w:r>
        <w:rPr>
          <w:rFonts w:hint="eastAsia" w:ascii="宋体" w:hAnsi="宋体" w:cs="宋体"/>
          <w:color w:val="auto"/>
          <w:kern w:val="16"/>
          <w:sz w:val="21"/>
          <w:szCs w:val="21"/>
          <w:highlight w:val="none"/>
          <w:lang w:val="en-US" w:eastAsia="zh-CN"/>
        </w:rPr>
        <w:t>3</w:t>
      </w:r>
      <w:r>
        <w:rPr>
          <w:rFonts w:hint="eastAsia" w:ascii="宋体" w:hAnsi="宋体" w:eastAsia="宋体" w:cs="宋体"/>
          <w:color w:val="auto"/>
          <w:kern w:val="16"/>
          <w:sz w:val="21"/>
          <w:szCs w:val="21"/>
          <w:highlight w:val="none"/>
        </w:rPr>
        <w:t>号</w:t>
      </w:r>
    </w:p>
    <w:p w14:paraId="7F1A1D0C">
      <w:pPr>
        <w:pStyle w:val="85"/>
        <w:snapToGrid w:val="0"/>
        <w:spacing w:line="360" w:lineRule="auto"/>
        <w:ind w:firstLine="420" w:firstLineChars="200"/>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联系方式：</w:t>
      </w:r>
      <w:bookmarkStart w:id="26" w:name="_Toc28359087"/>
      <w:bookmarkStart w:id="27" w:name="_Toc28359010"/>
      <w:r>
        <w:rPr>
          <w:rFonts w:hint="eastAsia" w:ascii="宋体" w:hAnsi="宋体" w:eastAsia="宋体" w:cs="宋体"/>
          <w:color w:val="auto"/>
          <w:kern w:val="16"/>
          <w:sz w:val="21"/>
          <w:szCs w:val="21"/>
          <w:highlight w:val="none"/>
        </w:rPr>
        <w:t>0751-8219991</w:t>
      </w:r>
    </w:p>
    <w:p w14:paraId="29D4E323">
      <w:pPr>
        <w:pStyle w:val="85"/>
        <w:snapToGrid w:val="0"/>
        <w:spacing w:line="360" w:lineRule="auto"/>
        <w:ind w:firstLine="210" w:firstLineChars="100"/>
        <w:rPr>
          <w:rFonts w:hint="eastAsia" w:ascii="宋体" w:hAnsi="宋体" w:eastAsia="宋体" w:cs="宋体"/>
          <w:color w:val="auto"/>
          <w:kern w:val="16"/>
          <w:sz w:val="21"/>
          <w:szCs w:val="21"/>
          <w:highlight w:val="none"/>
        </w:rPr>
      </w:pPr>
    </w:p>
    <w:p w14:paraId="05FCCE94">
      <w:pPr>
        <w:pStyle w:val="85"/>
        <w:snapToGrid w:val="0"/>
        <w:spacing w:line="360" w:lineRule="auto"/>
        <w:ind w:firstLine="210" w:firstLineChars="100"/>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3.项目联系方式</w:t>
      </w:r>
      <w:bookmarkEnd w:id="26"/>
      <w:bookmarkEnd w:id="27"/>
    </w:p>
    <w:p w14:paraId="345276BE">
      <w:pPr>
        <w:pStyle w:val="85"/>
        <w:snapToGrid w:val="0"/>
        <w:spacing w:line="360" w:lineRule="auto"/>
        <w:ind w:firstLine="420" w:firstLineChars="200"/>
        <w:rPr>
          <w:rFonts w:hint="eastAsia" w:ascii="宋体" w:hAnsi="宋体" w:eastAsia="宋体" w:cs="宋体"/>
          <w:color w:val="auto"/>
          <w:kern w:val="16"/>
          <w:sz w:val="21"/>
          <w:szCs w:val="21"/>
          <w:highlight w:val="none"/>
          <w:lang w:val="en-US" w:eastAsia="zh-CN"/>
        </w:rPr>
      </w:pPr>
      <w:r>
        <w:rPr>
          <w:rFonts w:hint="eastAsia" w:ascii="宋体" w:hAnsi="宋体" w:eastAsia="宋体" w:cs="宋体"/>
          <w:color w:val="auto"/>
          <w:kern w:val="16"/>
          <w:sz w:val="21"/>
          <w:szCs w:val="21"/>
          <w:highlight w:val="none"/>
        </w:rPr>
        <w:t>项目联系人：</w:t>
      </w:r>
      <w:r>
        <w:rPr>
          <w:rFonts w:hint="eastAsia" w:ascii="宋体" w:hAnsi="宋体" w:cs="宋体"/>
          <w:color w:val="auto"/>
          <w:kern w:val="16"/>
          <w:sz w:val="21"/>
          <w:szCs w:val="21"/>
          <w:highlight w:val="none"/>
          <w:lang w:val="en-US" w:eastAsia="zh-CN"/>
        </w:rPr>
        <w:t>谭工</w:t>
      </w:r>
    </w:p>
    <w:p w14:paraId="08F94A58">
      <w:pPr>
        <w:pStyle w:val="85"/>
        <w:snapToGrid w:val="0"/>
        <w:spacing w:line="360" w:lineRule="auto"/>
        <w:ind w:firstLine="420" w:firstLineChars="200"/>
        <w:rPr>
          <w:rFonts w:hint="eastAsia" w:ascii="宋体" w:hAnsi="宋体" w:eastAsia="宋体" w:cs="宋体"/>
          <w:color w:val="auto"/>
          <w:kern w:val="16"/>
          <w:sz w:val="21"/>
          <w:szCs w:val="21"/>
          <w:highlight w:val="none"/>
        </w:rPr>
      </w:pPr>
      <w:r>
        <w:rPr>
          <w:rFonts w:hint="eastAsia" w:ascii="宋体" w:hAnsi="宋体" w:eastAsia="宋体" w:cs="宋体"/>
          <w:color w:val="auto"/>
          <w:kern w:val="16"/>
          <w:sz w:val="21"/>
          <w:szCs w:val="21"/>
          <w:highlight w:val="none"/>
        </w:rPr>
        <w:t>电　话：0751-8219991</w:t>
      </w:r>
    </w:p>
    <w:p w14:paraId="2F08710E">
      <w:pPr>
        <w:pStyle w:val="85"/>
        <w:snapToGrid w:val="0"/>
        <w:spacing w:line="360" w:lineRule="auto"/>
        <w:ind w:firstLine="420" w:firstLineChars="200"/>
        <w:rPr>
          <w:rFonts w:hint="eastAsia" w:ascii="宋体" w:hAnsi="宋体" w:eastAsia="宋体" w:cs="宋体"/>
          <w:color w:val="auto"/>
          <w:kern w:val="16"/>
          <w:sz w:val="21"/>
          <w:szCs w:val="21"/>
          <w:highlight w:val="none"/>
        </w:rPr>
      </w:pPr>
    </w:p>
    <w:p w14:paraId="3767AA0E">
      <w:pPr>
        <w:pStyle w:val="85"/>
        <w:snapToGrid w:val="0"/>
        <w:spacing w:line="360" w:lineRule="auto"/>
        <w:ind w:firstLine="420" w:firstLineChars="200"/>
        <w:rPr>
          <w:rFonts w:hint="eastAsia" w:ascii="宋体" w:hAnsi="宋体" w:eastAsia="宋体" w:cs="宋体"/>
          <w:color w:val="auto"/>
          <w:kern w:val="16"/>
          <w:sz w:val="21"/>
          <w:szCs w:val="21"/>
          <w:highlight w:val="none"/>
        </w:rPr>
      </w:pPr>
    </w:p>
    <w:p w14:paraId="2795D6DD">
      <w:pPr>
        <w:pStyle w:val="85"/>
        <w:snapToGrid w:val="0"/>
        <w:spacing w:line="360" w:lineRule="auto"/>
        <w:rPr>
          <w:rFonts w:hint="eastAsia" w:ascii="宋体" w:hAnsi="宋体" w:eastAsia="宋体" w:cs="宋体"/>
          <w:color w:val="auto"/>
          <w:kern w:val="16"/>
          <w:sz w:val="21"/>
          <w:szCs w:val="21"/>
          <w:highlight w:val="none"/>
        </w:rPr>
      </w:pPr>
    </w:p>
    <w:p w14:paraId="261148EF">
      <w:pPr>
        <w:pStyle w:val="80"/>
        <w:numPr>
          <w:ins w:id="0" w:author="Sky123.Org" w:date=""/>
        </w:numPr>
        <w:snapToGrid w:val="0"/>
        <w:spacing w:before="0" w:after="0" w:line="360" w:lineRule="auto"/>
        <w:ind w:firstLine="420"/>
        <w:jc w:val="right"/>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rPr>
        <w:t>发布人：</w:t>
      </w:r>
      <w:r>
        <w:rPr>
          <w:rFonts w:hint="eastAsia" w:ascii="宋体" w:hAnsi="宋体" w:cs="宋体"/>
          <w:color w:val="auto"/>
          <w:kern w:val="16"/>
          <w:sz w:val="21"/>
          <w:szCs w:val="21"/>
          <w:highlight w:val="none"/>
          <w:lang w:eastAsia="zh-CN"/>
        </w:rPr>
        <w:t>广东合正项目管理有限公司</w:t>
      </w:r>
    </w:p>
    <w:p w14:paraId="1838E22E">
      <w:pPr>
        <w:pStyle w:val="80"/>
        <w:snapToGrid w:val="0"/>
        <w:spacing w:before="0" w:after="0" w:line="360" w:lineRule="auto"/>
        <w:ind w:firstLine="420"/>
        <w:jc w:val="right"/>
        <w:rPr>
          <w:rFonts w:hint="eastAsia" w:ascii="宋体" w:hAnsi="宋体" w:eastAsia="宋体" w:cs="宋体"/>
          <w:color w:val="auto"/>
          <w:sz w:val="21"/>
          <w:szCs w:val="21"/>
          <w:highlight w:val="none"/>
        </w:rPr>
      </w:pPr>
      <w:r>
        <w:rPr>
          <w:rFonts w:hint="eastAsia" w:ascii="宋体" w:hAnsi="宋体" w:eastAsia="宋体" w:cs="宋体"/>
          <w:color w:val="auto"/>
          <w:kern w:val="16"/>
          <w:sz w:val="21"/>
          <w:szCs w:val="21"/>
          <w:highlight w:val="none"/>
        </w:rPr>
        <w:t>发布时间：</w:t>
      </w:r>
      <w:r>
        <w:rPr>
          <w:rFonts w:hint="eastAsia" w:ascii="宋体" w:hAnsi="宋体" w:cs="宋体"/>
          <w:color w:val="auto"/>
          <w:sz w:val="21"/>
          <w:szCs w:val="21"/>
          <w:highlight w:val="none"/>
          <w:lang w:eastAsia="zh-CN"/>
        </w:rPr>
        <w:t>2026年</w:t>
      </w:r>
      <w:r>
        <w:rPr>
          <w:rFonts w:hint="eastAsia" w:ascii="宋体" w:hAnsi="宋体" w:cs="宋体"/>
          <w:color w:val="auto"/>
          <w:sz w:val="21"/>
          <w:szCs w:val="21"/>
          <w:highlight w:val="none"/>
          <w:lang w:val="en-US" w:eastAsia="zh-CN"/>
        </w:rPr>
        <w:t>02</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13</w:t>
      </w:r>
      <w:r>
        <w:rPr>
          <w:rFonts w:hint="eastAsia" w:ascii="宋体" w:hAnsi="宋体" w:eastAsia="宋体" w:cs="宋体"/>
          <w:color w:val="auto"/>
          <w:sz w:val="21"/>
          <w:szCs w:val="21"/>
          <w:highlight w:val="none"/>
        </w:rPr>
        <w:t>日</w:t>
      </w:r>
    </w:p>
    <w:p w14:paraId="2A076936">
      <w:pPr>
        <w:pStyle w:val="80"/>
        <w:snapToGrid w:val="0"/>
        <w:spacing w:before="0" w:after="0" w:line="360" w:lineRule="auto"/>
        <w:ind w:firstLine="420"/>
        <w:jc w:val="right"/>
        <w:rPr>
          <w:rFonts w:hint="eastAsia" w:ascii="宋体" w:hAnsi="宋体" w:eastAsia="宋体" w:cs="宋体"/>
          <w:color w:val="auto"/>
          <w:sz w:val="21"/>
          <w:szCs w:val="21"/>
          <w:highlight w:val="none"/>
        </w:rPr>
        <w:sectPr>
          <w:headerReference r:id="rId3" w:type="default"/>
          <w:footerReference r:id="rId4" w:type="default"/>
          <w:pgSz w:w="11906" w:h="16839"/>
          <w:pgMar w:top="1134" w:right="1336" w:bottom="1185" w:left="1330" w:header="969" w:footer="970" w:gutter="0"/>
          <w:pgNumType w:fmt="decimal" w:start="1"/>
          <w:cols w:space="720" w:num="1"/>
        </w:sectPr>
      </w:pPr>
    </w:p>
    <w:p w14:paraId="25CA5C3E">
      <w:pPr>
        <w:pStyle w:val="3"/>
        <w:jc w:val="center"/>
        <w:rPr>
          <w:rFonts w:hint="eastAsia" w:ascii="宋体" w:hAnsi="宋体" w:eastAsia="宋体" w:cs="宋体"/>
          <w:color w:val="auto"/>
          <w:highlight w:val="none"/>
        </w:rPr>
      </w:pPr>
      <w:r>
        <w:rPr>
          <w:rFonts w:hint="eastAsia" w:ascii="宋体" w:hAnsi="宋体" w:eastAsia="宋体" w:cs="宋体"/>
          <w:color w:val="auto"/>
          <w:highlight w:val="none"/>
        </w:rPr>
        <w:t>第一章 投标人须知</w:t>
      </w:r>
    </w:p>
    <w:p w14:paraId="284ABB35">
      <w:pPr>
        <w:pStyle w:val="4"/>
        <w:rPr>
          <w:rFonts w:hint="eastAsia" w:ascii="宋体" w:hAnsi="宋体" w:eastAsia="宋体" w:cs="宋体"/>
          <w:color w:val="auto"/>
          <w:highlight w:val="none"/>
        </w:rPr>
      </w:pPr>
      <w:r>
        <w:rPr>
          <w:rFonts w:hint="eastAsia" w:ascii="宋体" w:hAnsi="宋体" w:eastAsia="宋体" w:cs="宋体"/>
          <w:color w:val="auto"/>
          <w:highlight w:val="none"/>
        </w:rPr>
        <w:t>一 投标人须知表</w:t>
      </w:r>
    </w:p>
    <w:tbl>
      <w:tblPr>
        <w:tblStyle w:val="17"/>
        <w:tblW w:w="8656" w:type="dxa"/>
        <w:jc w:val="center"/>
        <w:tblLayout w:type="fixed"/>
        <w:tblCellMar>
          <w:top w:w="0" w:type="dxa"/>
          <w:left w:w="108" w:type="dxa"/>
          <w:bottom w:w="0" w:type="dxa"/>
          <w:right w:w="108" w:type="dxa"/>
        </w:tblCellMar>
      </w:tblPr>
      <w:tblGrid>
        <w:gridCol w:w="951"/>
        <w:gridCol w:w="1895"/>
        <w:gridCol w:w="5810"/>
      </w:tblGrid>
      <w:tr w14:paraId="2441568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05792E9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条款号</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6B88A908">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   目</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C506A2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内     容</w:t>
            </w:r>
          </w:p>
        </w:tc>
      </w:tr>
      <w:tr w14:paraId="1E46BA5B">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657EB3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5327426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招标</w:t>
            </w:r>
            <w:r>
              <w:rPr>
                <w:rFonts w:hint="eastAsia" w:ascii="宋体" w:hAnsi="宋体" w:eastAsia="宋体" w:cs="宋体"/>
                <w:color w:val="auto"/>
                <w:kern w:val="0"/>
                <w:szCs w:val="21"/>
                <w:highlight w:val="none"/>
              </w:rPr>
              <w:t>人</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165E8A7B">
            <w:pPr>
              <w:widowControl/>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16"/>
                <w:sz w:val="21"/>
                <w:szCs w:val="21"/>
                <w:highlight w:val="none"/>
                <w:lang w:val="en-US" w:eastAsia="zh-CN"/>
              </w:rPr>
              <w:t>仁化县发展改革和政务数据局</w:t>
            </w:r>
          </w:p>
        </w:tc>
      </w:tr>
      <w:tr w14:paraId="17162268">
        <w:tblPrEx>
          <w:tblCellMar>
            <w:top w:w="0" w:type="dxa"/>
            <w:left w:w="108" w:type="dxa"/>
            <w:bottom w:w="0" w:type="dxa"/>
            <w:right w:w="108" w:type="dxa"/>
          </w:tblCellMar>
        </w:tblPrEx>
        <w:trPr>
          <w:trHeight w:val="90"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7A1CA7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E713913">
            <w:pPr>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招标</w:t>
            </w:r>
            <w:r>
              <w:rPr>
                <w:rFonts w:hint="eastAsia" w:ascii="宋体" w:hAnsi="宋体" w:eastAsia="宋体" w:cs="宋体"/>
                <w:color w:val="auto"/>
                <w:kern w:val="0"/>
                <w:szCs w:val="21"/>
                <w:highlight w:val="none"/>
              </w:rPr>
              <w:t>代理机构</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48F4E970">
            <w:pPr>
              <w:widowControl/>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广东合正项目管理有限公司</w:t>
            </w:r>
          </w:p>
        </w:tc>
      </w:tr>
      <w:tr w14:paraId="6439F74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F44461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2A3BCCF8">
            <w:pPr>
              <w:tabs>
                <w:tab w:val="left" w:pos="1425"/>
              </w:tabs>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计量单位</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24801D6">
            <w:pPr>
              <w:rPr>
                <w:rFonts w:hint="eastAsia" w:ascii="宋体" w:hAnsi="宋体" w:eastAsia="宋体" w:cs="宋体"/>
                <w:bCs/>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bCs/>
                <w:color w:val="auto"/>
                <w:kern w:val="0"/>
                <w:szCs w:val="21"/>
                <w:highlight w:val="none"/>
              </w:rPr>
              <w:t>中华人民共和国法定计量单位</w:t>
            </w:r>
          </w:p>
        </w:tc>
      </w:tr>
      <w:tr w14:paraId="7C28A75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6EEFBBC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54739A0">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现场考察、开标前答疑会</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43175AA7">
            <w:pPr>
              <w:rPr>
                <w:rFonts w:hint="eastAsia" w:ascii="宋体" w:hAnsi="宋体" w:eastAsia="宋体" w:cs="宋体"/>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不组织</w:t>
            </w:r>
          </w:p>
        </w:tc>
      </w:tr>
      <w:tr w14:paraId="084EE85E">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7A03C77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ascii="宋体" w:hAnsi="宋体" w:eastAsia="宋体" w:cs="宋体"/>
                <w:color w:val="auto"/>
                <w:kern w:val="0"/>
                <w:szCs w:val="21"/>
                <w:highlight w:val="none"/>
              </w:rPr>
              <w:t>.3</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70B9CC9">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招标公告发布媒体</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53E247BA">
            <w:pPr>
              <w:rPr>
                <w:rFonts w:hint="default" w:ascii="宋体" w:hAnsi="宋体" w:eastAsia="宋体" w:cs="宋体"/>
                <w:color w:val="auto"/>
                <w:highlight w:val="none"/>
                <w:lang w:val="en-US" w:eastAsia="zh-CN"/>
              </w:rPr>
            </w:pPr>
            <w:r>
              <w:rPr>
                <w:rFonts w:hint="eastAsia" w:ascii="宋体" w:hAnsi="宋体" w:eastAsia="宋体" w:cs="宋体"/>
                <w:color w:val="auto"/>
                <w:highlight w:val="none"/>
              </w:rPr>
              <w:t>■韶关市公共资源交易一体化平台</w:t>
            </w:r>
            <w:r>
              <w:rPr>
                <w:rFonts w:hint="eastAsia" w:ascii="宋体" w:hAnsi="宋体" w:eastAsia="宋体" w:cs="宋体"/>
                <w:color w:val="auto"/>
                <w:highlight w:val="none"/>
                <w:lang w:val="en-US" w:eastAsia="zh-CN"/>
              </w:rPr>
              <w:t xml:space="preserve">    </w:t>
            </w:r>
          </w:p>
          <w:p w14:paraId="4C3CE796">
            <w:pP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 xml:space="preserve">■广东省公共资源交易平台（韶关）  </w:t>
            </w:r>
          </w:p>
          <w:p w14:paraId="6906E6E6">
            <w:pPr>
              <w:rPr>
                <w:rFonts w:hint="eastAsia" w:ascii="宋体" w:hAnsi="宋体" w:eastAsia="宋体" w:cs="宋体"/>
                <w:color w:val="auto"/>
                <w:kern w:val="0"/>
                <w:szCs w:val="21"/>
                <w:highlight w:val="none"/>
              </w:rPr>
            </w:pPr>
            <w:r>
              <w:rPr>
                <w:rFonts w:hint="eastAsia" w:ascii="宋体" w:hAnsi="宋体" w:eastAsia="宋体" w:cs="宋体"/>
                <w:color w:val="auto"/>
                <w:kern w:val="2"/>
                <w:sz w:val="21"/>
                <w:szCs w:val="24"/>
                <w:highlight w:val="none"/>
                <w:lang w:val="en-US" w:eastAsia="zh-CN" w:bidi="ar-SA"/>
              </w:rPr>
              <w:t>■招标代理机构官网</w:t>
            </w:r>
          </w:p>
        </w:tc>
      </w:tr>
      <w:tr w14:paraId="69F10A1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7E38351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10.3</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306EDDD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核心产品</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7C7D0959">
            <w:pPr>
              <w:widowControl/>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val="en-US" w:eastAsia="zh-CN"/>
              </w:rPr>
              <w:t>无</w:t>
            </w:r>
          </w:p>
        </w:tc>
      </w:tr>
      <w:tr w14:paraId="09E7CD3E">
        <w:tblPrEx>
          <w:tblCellMar>
            <w:top w:w="0" w:type="dxa"/>
            <w:left w:w="108" w:type="dxa"/>
            <w:bottom w:w="0" w:type="dxa"/>
            <w:right w:w="108" w:type="dxa"/>
          </w:tblCellMar>
        </w:tblPrEx>
        <w:trPr>
          <w:trHeight w:val="23" w:hRule="atLeast"/>
          <w:jc w:val="center"/>
        </w:trPr>
        <w:tc>
          <w:tcPr>
            <w:tcW w:w="951" w:type="dxa"/>
            <w:vMerge w:val="restart"/>
            <w:tcBorders>
              <w:top w:val="single" w:color="auto" w:sz="4" w:space="0"/>
              <w:left w:val="single" w:color="auto" w:sz="4" w:space="0"/>
              <w:right w:val="single" w:color="auto" w:sz="4" w:space="0"/>
            </w:tcBorders>
            <w:noWrap w:val="0"/>
            <w:vAlign w:val="center"/>
          </w:tcPr>
          <w:p w14:paraId="7B4EA455">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895" w:type="dxa"/>
            <w:vMerge w:val="restart"/>
            <w:tcBorders>
              <w:top w:val="single" w:color="auto" w:sz="4" w:space="0"/>
              <w:left w:val="single" w:color="auto" w:sz="4" w:space="0"/>
              <w:right w:val="single" w:color="auto" w:sz="4" w:space="0"/>
            </w:tcBorders>
            <w:noWrap w:val="0"/>
            <w:vAlign w:val="center"/>
          </w:tcPr>
          <w:p w14:paraId="2EAB9AFC">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样品或演示</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59D2708A">
            <w:pPr>
              <w:rPr>
                <w:rFonts w:hint="eastAsia" w:ascii="宋体" w:hAnsi="宋体" w:eastAsia="宋体" w:cs="宋体"/>
                <w:color w:val="auto"/>
                <w:kern w:val="0"/>
                <w:szCs w:val="21"/>
                <w:highlight w:val="non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不需要</w:t>
            </w:r>
            <w:r>
              <w:rPr>
                <w:rFonts w:hint="eastAsia" w:ascii="宋体" w:hAnsi="宋体" w:eastAsia="宋体" w:cs="宋体"/>
                <w:bCs/>
                <w:color w:val="auto"/>
                <w:kern w:val="0"/>
                <w:szCs w:val="21"/>
                <w:highlight w:val="none"/>
              </w:rPr>
              <w:t>提供样品</w:t>
            </w:r>
          </w:p>
        </w:tc>
      </w:tr>
      <w:tr w14:paraId="4F0BCAFD">
        <w:tblPrEx>
          <w:tblCellMar>
            <w:top w:w="0" w:type="dxa"/>
            <w:left w:w="108" w:type="dxa"/>
            <w:bottom w:w="0" w:type="dxa"/>
            <w:right w:w="108" w:type="dxa"/>
          </w:tblCellMar>
        </w:tblPrEx>
        <w:trPr>
          <w:trHeight w:val="23" w:hRule="atLeast"/>
          <w:jc w:val="center"/>
        </w:trPr>
        <w:tc>
          <w:tcPr>
            <w:tcW w:w="951" w:type="dxa"/>
            <w:vMerge w:val="continue"/>
            <w:tcBorders>
              <w:left w:val="single" w:color="auto" w:sz="4" w:space="0"/>
              <w:bottom w:val="single" w:color="auto" w:sz="4" w:space="0"/>
              <w:right w:val="single" w:color="auto" w:sz="4" w:space="0"/>
            </w:tcBorders>
            <w:noWrap w:val="0"/>
            <w:vAlign w:val="center"/>
          </w:tcPr>
          <w:p w14:paraId="295222B4">
            <w:pPr>
              <w:widowControl/>
              <w:jc w:val="center"/>
              <w:rPr>
                <w:rFonts w:hint="eastAsia" w:ascii="宋体" w:hAnsi="宋体" w:eastAsia="宋体" w:cs="宋体"/>
                <w:color w:val="auto"/>
                <w:kern w:val="0"/>
                <w:szCs w:val="21"/>
                <w:highlight w:val="none"/>
              </w:rPr>
            </w:pPr>
          </w:p>
        </w:tc>
        <w:tc>
          <w:tcPr>
            <w:tcW w:w="1895" w:type="dxa"/>
            <w:vMerge w:val="continue"/>
            <w:tcBorders>
              <w:left w:val="single" w:color="auto" w:sz="4" w:space="0"/>
              <w:bottom w:val="single" w:color="auto" w:sz="4" w:space="0"/>
              <w:right w:val="single" w:color="auto" w:sz="4" w:space="0"/>
            </w:tcBorders>
            <w:noWrap w:val="0"/>
            <w:vAlign w:val="center"/>
          </w:tcPr>
          <w:p w14:paraId="5A270307">
            <w:pPr>
              <w:shd w:val="clear" w:color="auto" w:fill="FFFFFF"/>
              <w:jc w:val="center"/>
              <w:rPr>
                <w:rFonts w:hint="eastAsia" w:ascii="宋体" w:hAnsi="宋体" w:eastAsia="宋体" w:cs="宋体"/>
                <w:color w:val="auto"/>
                <w:kern w:val="0"/>
                <w:szCs w:val="21"/>
                <w:highlight w:val="none"/>
              </w:rPr>
            </w:pP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938E681">
            <w:pP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不</w:t>
            </w:r>
            <w:r>
              <w:rPr>
                <w:rFonts w:hint="eastAsia" w:ascii="宋体" w:hAnsi="宋体" w:eastAsia="宋体" w:cs="宋体"/>
                <w:bCs/>
                <w:color w:val="auto"/>
                <w:kern w:val="0"/>
                <w:szCs w:val="21"/>
                <w:highlight w:val="none"/>
              </w:rPr>
              <w:t>需要提供演示</w:t>
            </w:r>
          </w:p>
        </w:tc>
      </w:tr>
      <w:tr w14:paraId="074F3F06">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2438A09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E3B77A">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投标报价货币要求</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32C7AF61">
            <w:pPr>
              <w:rPr>
                <w:rFonts w:hint="eastAsia" w:ascii="宋体" w:hAnsi="宋体" w:eastAsia="宋体" w:cs="宋体"/>
                <w:color w:val="auto"/>
                <w:kern w:val="0"/>
                <w:szCs w:val="21"/>
                <w:highlight w:val="none"/>
                <w:u w:val="single"/>
              </w:rPr>
            </w:pPr>
            <w:r>
              <w:rPr>
                <w:rFonts w:hint="eastAsia" w:ascii="宋体" w:hAnsi="宋体" w:eastAsia="宋体" w:cs="宋体"/>
                <w:color w:val="auto"/>
                <w:highlight w:val="none"/>
              </w:rPr>
              <w:t>■</w:t>
            </w:r>
            <w:r>
              <w:rPr>
                <w:rFonts w:hint="eastAsia" w:ascii="宋体" w:hAnsi="宋体" w:eastAsia="宋体" w:cs="宋体"/>
                <w:color w:val="auto"/>
                <w:kern w:val="0"/>
                <w:szCs w:val="21"/>
                <w:highlight w:val="none"/>
              </w:rPr>
              <w:t>所有投标均按</w:t>
            </w:r>
            <w:r>
              <w:rPr>
                <w:rFonts w:hint="eastAsia" w:ascii="宋体" w:hAnsi="宋体" w:eastAsia="宋体" w:cs="宋体"/>
                <w:color w:val="auto"/>
                <w:kern w:val="0"/>
                <w:szCs w:val="21"/>
                <w:highlight w:val="none"/>
                <w:u w:val="single"/>
              </w:rPr>
              <w:t xml:space="preserve"> 人民币 </w:t>
            </w:r>
            <w:r>
              <w:rPr>
                <w:rFonts w:hint="eastAsia" w:ascii="宋体" w:hAnsi="宋体" w:eastAsia="宋体" w:cs="宋体"/>
                <w:color w:val="auto"/>
                <w:kern w:val="0"/>
                <w:szCs w:val="21"/>
                <w:highlight w:val="none"/>
              </w:rPr>
              <w:t>货币进行报价。</w:t>
            </w:r>
          </w:p>
        </w:tc>
      </w:tr>
      <w:tr w14:paraId="2040FF7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8" w:space="0"/>
              <w:right w:val="single" w:color="auto" w:sz="4" w:space="0"/>
            </w:tcBorders>
            <w:noWrap w:val="0"/>
            <w:vAlign w:val="center"/>
          </w:tcPr>
          <w:p w14:paraId="19BFAF8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895" w:type="dxa"/>
            <w:tcBorders>
              <w:top w:val="single" w:color="auto" w:sz="4" w:space="0"/>
              <w:left w:val="single" w:color="auto" w:sz="4" w:space="0"/>
              <w:bottom w:val="single" w:color="auto" w:sz="8" w:space="0"/>
              <w:right w:val="single" w:color="auto" w:sz="8" w:space="0"/>
            </w:tcBorders>
            <w:noWrap w:val="0"/>
            <w:vAlign w:val="center"/>
          </w:tcPr>
          <w:p w14:paraId="209B509A">
            <w:pPr>
              <w:jc w:val="cente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投标保证金</w:t>
            </w:r>
          </w:p>
        </w:tc>
        <w:tc>
          <w:tcPr>
            <w:tcW w:w="5810" w:type="dxa"/>
            <w:tcBorders>
              <w:top w:val="single" w:color="auto" w:sz="4" w:space="0"/>
              <w:left w:val="nil"/>
              <w:bottom w:val="single" w:color="auto" w:sz="8" w:space="0"/>
              <w:right w:val="single" w:color="auto" w:sz="8" w:space="0"/>
            </w:tcBorders>
            <w:noWrap w:val="0"/>
            <w:vAlign w:val="center"/>
          </w:tcPr>
          <w:p w14:paraId="771BF060">
            <w:pPr>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lang w:val="en-US" w:eastAsia="zh-CN"/>
              </w:rPr>
              <w:t>1.</w:t>
            </w:r>
            <w:r>
              <w:rPr>
                <w:rFonts w:hint="eastAsia" w:ascii="宋体" w:hAnsi="宋体" w:eastAsia="宋体" w:cs="宋体"/>
                <w:bCs/>
                <w:color w:val="auto"/>
                <w:kern w:val="0"/>
                <w:szCs w:val="21"/>
                <w:highlight w:val="none"/>
              </w:rPr>
              <w:t>投标保证金金额：</w:t>
            </w:r>
            <w:r>
              <w:rPr>
                <w:rFonts w:hint="eastAsia" w:ascii="宋体" w:hAnsi="宋体" w:eastAsia="宋体" w:cs="宋体"/>
                <w:color w:val="auto"/>
                <w:kern w:val="0"/>
                <w:sz w:val="21"/>
                <w:szCs w:val="21"/>
                <w:highlight w:val="none"/>
                <w:lang w:val="en-US" w:eastAsia="zh-CN" w:bidi="ar-SA"/>
              </w:rPr>
              <w:t>¥10,000.00元</w:t>
            </w:r>
            <w:r>
              <w:rPr>
                <w:rFonts w:hint="eastAsia" w:ascii="宋体" w:hAnsi="宋体" w:eastAsia="宋体" w:cs="宋体"/>
                <w:bCs/>
                <w:color w:val="auto"/>
                <w:kern w:val="0"/>
                <w:szCs w:val="21"/>
                <w:highlight w:val="none"/>
              </w:rPr>
              <w:t xml:space="preserve"> </w:t>
            </w:r>
          </w:p>
          <w:p w14:paraId="0EE7BBB9">
            <w:pPr>
              <w:rPr>
                <w:rFonts w:hint="default" w:ascii="宋体" w:hAnsi="宋体" w:eastAsia="宋体" w:cs="宋体"/>
                <w:bCs/>
                <w:kern w:val="0"/>
                <w:szCs w:val="21"/>
                <w:highlight w:val="none"/>
                <w:lang w:val="en-US" w:eastAsia="zh-CN"/>
              </w:rPr>
            </w:pPr>
            <w:r>
              <w:rPr>
                <w:rFonts w:hint="eastAsia" w:ascii="宋体" w:hAnsi="宋体" w:eastAsia="宋体" w:cs="宋体"/>
                <w:bCs/>
                <w:kern w:val="0"/>
                <w:szCs w:val="21"/>
                <w:highlight w:val="none"/>
                <w:lang w:val="en-US" w:eastAsia="zh-CN"/>
              </w:rPr>
              <w:t>2.</w:t>
            </w:r>
            <w:r>
              <w:rPr>
                <w:rFonts w:hint="eastAsia" w:ascii="宋体" w:hAnsi="宋体" w:eastAsia="宋体" w:cs="宋体"/>
                <w:bCs/>
                <w:kern w:val="0"/>
                <w:szCs w:val="21"/>
                <w:highlight w:val="none"/>
              </w:rPr>
              <w:t>采用投标保证金的，</w:t>
            </w:r>
            <w:r>
              <w:rPr>
                <w:rFonts w:hint="eastAsia" w:ascii="宋体" w:hAnsi="宋体" w:eastAsia="宋体" w:cs="宋体"/>
                <w:bCs/>
                <w:kern w:val="0"/>
                <w:szCs w:val="21"/>
                <w:highlight w:val="none"/>
                <w:lang w:val="en-US" w:eastAsia="zh-CN"/>
              </w:rPr>
              <w:t>详见招标公告 “六、其他补充事宜”。</w:t>
            </w:r>
          </w:p>
          <w:p w14:paraId="2D7DD232">
            <w:pPr>
              <w:rPr>
                <w:rFonts w:hint="eastAsia" w:ascii="宋体" w:hAnsi="宋体" w:eastAsia="宋体" w:cs="宋体"/>
                <w:bCs/>
                <w:kern w:val="0"/>
                <w:szCs w:val="21"/>
                <w:highlight w:val="none"/>
              </w:rPr>
            </w:pPr>
            <w:r>
              <w:rPr>
                <w:rFonts w:hint="eastAsia" w:ascii="宋体" w:hAnsi="宋体" w:eastAsia="宋体" w:cs="宋体"/>
                <w:bCs/>
                <w:kern w:val="0"/>
                <w:szCs w:val="21"/>
                <w:highlight w:val="none"/>
                <w:lang w:val="en-US" w:eastAsia="zh-CN"/>
              </w:rPr>
              <w:t>3.</w:t>
            </w:r>
            <w:r>
              <w:rPr>
                <w:rFonts w:hint="eastAsia" w:ascii="宋体" w:hAnsi="宋体" w:eastAsia="宋体" w:cs="宋体"/>
                <w:bCs/>
                <w:kern w:val="0"/>
                <w:szCs w:val="21"/>
                <w:highlight w:val="none"/>
              </w:rPr>
              <w:t>采用投标</w:t>
            </w:r>
            <w:r>
              <w:rPr>
                <w:rFonts w:hint="eastAsia" w:ascii="宋体" w:hAnsi="宋体" w:eastAsia="宋体" w:cs="宋体"/>
                <w:bCs/>
                <w:kern w:val="0"/>
                <w:szCs w:val="21"/>
                <w:highlight w:val="none"/>
                <w:lang w:eastAsia="zh-CN"/>
              </w:rPr>
              <w:t>保函</w:t>
            </w:r>
            <w:r>
              <w:rPr>
                <w:rFonts w:hint="eastAsia" w:ascii="宋体" w:hAnsi="宋体" w:eastAsia="宋体" w:cs="宋体"/>
                <w:bCs/>
                <w:kern w:val="0"/>
                <w:szCs w:val="21"/>
                <w:highlight w:val="none"/>
              </w:rPr>
              <w:t>的，投标人应提交有效的保函，保函的有效期不得短于投标有效期。投标人必须</w:t>
            </w:r>
            <w:r>
              <w:rPr>
                <w:rFonts w:hint="eastAsia" w:ascii="宋体" w:hAnsi="宋体" w:eastAsia="宋体" w:cs="宋体"/>
                <w:bCs/>
                <w:kern w:val="0"/>
                <w:szCs w:val="21"/>
                <w:highlight w:val="none"/>
                <w:lang w:eastAsia="zh-CN"/>
              </w:rPr>
              <w:t>将</w:t>
            </w:r>
            <w:r>
              <w:rPr>
                <w:rFonts w:hint="eastAsia" w:ascii="宋体" w:hAnsi="宋体" w:eastAsia="宋体" w:cs="宋体"/>
                <w:bCs/>
                <w:kern w:val="0"/>
                <w:szCs w:val="21"/>
                <w:highlight w:val="none"/>
              </w:rPr>
              <w:t>投标保</w:t>
            </w:r>
            <w:r>
              <w:rPr>
                <w:rFonts w:hint="eastAsia" w:ascii="宋体" w:hAnsi="宋体" w:eastAsia="宋体" w:cs="宋体"/>
                <w:bCs/>
                <w:kern w:val="0"/>
                <w:szCs w:val="21"/>
                <w:highlight w:val="none"/>
                <w:lang w:eastAsia="zh-CN"/>
              </w:rPr>
              <w:t>函</w:t>
            </w:r>
            <w:r>
              <w:rPr>
                <w:rFonts w:hint="eastAsia" w:ascii="宋体" w:hAnsi="宋体" w:eastAsia="宋体" w:cs="宋体"/>
                <w:bCs/>
                <w:kern w:val="0"/>
                <w:szCs w:val="21"/>
                <w:highlight w:val="none"/>
              </w:rPr>
              <w:t>上传截止时间（见</w:t>
            </w:r>
            <w:r>
              <w:rPr>
                <w:rFonts w:hint="eastAsia" w:ascii="宋体" w:hAnsi="宋体" w:eastAsia="宋体" w:cs="宋体"/>
                <w:bCs/>
                <w:kern w:val="0"/>
                <w:szCs w:val="21"/>
                <w:highlight w:val="none"/>
                <w:lang w:eastAsia="zh-CN"/>
              </w:rPr>
              <w:t>招标</w:t>
            </w:r>
            <w:r>
              <w:rPr>
                <w:rFonts w:hint="eastAsia" w:ascii="宋体" w:hAnsi="宋体" w:eastAsia="宋体" w:cs="宋体"/>
                <w:bCs/>
                <w:kern w:val="0"/>
                <w:szCs w:val="21"/>
                <w:highlight w:val="none"/>
              </w:rPr>
              <w:t>公告“四、提交投标文件截止时间、开标时间和地点”）前，按照</w:t>
            </w:r>
            <w:r>
              <w:rPr>
                <w:rFonts w:hint="eastAsia" w:ascii="宋体" w:hAnsi="宋体" w:eastAsia="宋体" w:cs="宋体"/>
                <w:bCs/>
                <w:kern w:val="0"/>
                <w:szCs w:val="21"/>
                <w:highlight w:val="none"/>
                <w:lang w:eastAsia="zh-CN"/>
              </w:rPr>
              <w:t>产权</w:t>
            </w:r>
            <w:r>
              <w:rPr>
                <w:rFonts w:hint="eastAsia" w:ascii="宋体" w:hAnsi="宋体" w:eastAsia="宋体" w:cs="宋体"/>
                <w:bCs/>
                <w:kern w:val="0"/>
                <w:szCs w:val="21"/>
                <w:highlight w:val="none"/>
              </w:rPr>
              <w:t>交易系统的要求制作和上传保函电子文件。保函原件连同投标文件一并现场递交。逾期上传的、未递交原件的，其投标无效。</w:t>
            </w:r>
          </w:p>
          <w:p w14:paraId="7099A6A5">
            <w:pPr>
              <w:rPr>
                <w:rFonts w:hint="eastAsia" w:ascii="宋体" w:hAnsi="宋体" w:eastAsia="宋体" w:cs="宋体"/>
                <w:bCs/>
                <w:color w:val="auto"/>
                <w:kern w:val="0"/>
                <w:szCs w:val="21"/>
                <w:highlight w:val="none"/>
              </w:rPr>
            </w:pPr>
            <w:r>
              <w:rPr>
                <w:rFonts w:hint="eastAsia" w:ascii="宋体" w:hAnsi="宋体" w:eastAsia="宋体" w:cs="宋体"/>
                <w:b/>
                <w:bCs w:val="0"/>
                <w:kern w:val="0"/>
                <w:szCs w:val="21"/>
                <w:highlight w:val="none"/>
              </w:rPr>
              <w:t>温馨提醒：1.投标人采用投标保</w:t>
            </w:r>
            <w:r>
              <w:rPr>
                <w:rFonts w:hint="eastAsia" w:ascii="宋体" w:hAnsi="宋体" w:eastAsia="宋体" w:cs="宋体"/>
                <w:b/>
                <w:bCs w:val="0"/>
                <w:kern w:val="0"/>
                <w:szCs w:val="21"/>
                <w:highlight w:val="none"/>
                <w:lang w:eastAsia="zh-CN"/>
              </w:rPr>
              <w:t>函</w:t>
            </w:r>
            <w:r>
              <w:rPr>
                <w:rFonts w:hint="eastAsia" w:ascii="宋体" w:hAnsi="宋体" w:eastAsia="宋体" w:cs="宋体"/>
                <w:b/>
                <w:bCs w:val="0"/>
                <w:kern w:val="0"/>
                <w:szCs w:val="21"/>
                <w:highlight w:val="none"/>
              </w:rPr>
              <w:t>的，为避免在评标过程中因有效期发生争议，建议投标人将保函有效期设置为较招标文件规定的投标有效期延长不少于20个日历天。</w:t>
            </w:r>
          </w:p>
        </w:tc>
      </w:tr>
      <w:tr w14:paraId="1E89D204">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8" w:space="0"/>
              <w:right w:val="single" w:color="auto" w:sz="4" w:space="0"/>
            </w:tcBorders>
            <w:noWrap w:val="0"/>
            <w:vAlign w:val="center"/>
          </w:tcPr>
          <w:p w14:paraId="69399F9B">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15.1</w:t>
            </w:r>
          </w:p>
        </w:tc>
        <w:tc>
          <w:tcPr>
            <w:tcW w:w="1895" w:type="dxa"/>
            <w:tcBorders>
              <w:top w:val="single" w:color="auto" w:sz="4" w:space="0"/>
              <w:left w:val="single" w:color="auto" w:sz="4" w:space="0"/>
              <w:bottom w:val="single" w:color="auto" w:sz="8" w:space="0"/>
              <w:right w:val="single" w:color="auto" w:sz="8" w:space="0"/>
            </w:tcBorders>
            <w:noWrap w:val="0"/>
            <w:vAlign w:val="center"/>
          </w:tcPr>
          <w:p w14:paraId="23E1A7E9">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投标有效期</w:t>
            </w:r>
          </w:p>
        </w:tc>
        <w:tc>
          <w:tcPr>
            <w:tcW w:w="5810" w:type="dxa"/>
            <w:tcBorders>
              <w:top w:val="single" w:color="auto" w:sz="4" w:space="0"/>
              <w:left w:val="nil"/>
              <w:bottom w:val="single" w:color="auto" w:sz="8" w:space="0"/>
              <w:right w:val="single" w:color="auto" w:sz="8" w:space="0"/>
            </w:tcBorders>
            <w:noWrap w:val="0"/>
            <w:vAlign w:val="center"/>
          </w:tcPr>
          <w:p w14:paraId="44D9CEBF">
            <w:pPr>
              <w:pStyle w:val="8"/>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90  </w:t>
            </w:r>
            <w:r>
              <w:rPr>
                <w:rFonts w:hint="eastAsia" w:ascii="宋体" w:hAnsi="宋体" w:eastAsia="宋体" w:cs="宋体"/>
                <w:color w:val="auto"/>
                <w:kern w:val="0"/>
                <w:szCs w:val="21"/>
                <w:highlight w:val="none"/>
                <w:lang w:eastAsia="zh-CN"/>
              </w:rPr>
              <w:t>日</w:t>
            </w:r>
          </w:p>
        </w:tc>
      </w:tr>
      <w:tr w14:paraId="7A188CD3">
        <w:tblPrEx>
          <w:tblCellMar>
            <w:top w:w="0" w:type="dxa"/>
            <w:left w:w="108" w:type="dxa"/>
            <w:bottom w:w="0" w:type="dxa"/>
            <w:right w:w="108" w:type="dxa"/>
          </w:tblCellMar>
        </w:tblPrEx>
        <w:trPr>
          <w:trHeight w:val="23" w:hRule="atLeast"/>
          <w:jc w:val="center"/>
        </w:trPr>
        <w:tc>
          <w:tcPr>
            <w:tcW w:w="951" w:type="dxa"/>
            <w:vMerge w:val="restart"/>
            <w:tcBorders>
              <w:top w:val="nil"/>
              <w:left w:val="single" w:color="auto" w:sz="8" w:space="0"/>
              <w:right w:val="single" w:color="auto" w:sz="4" w:space="0"/>
            </w:tcBorders>
            <w:noWrap w:val="0"/>
            <w:vAlign w:val="center"/>
          </w:tcPr>
          <w:p w14:paraId="55A99E01">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16.1</w:t>
            </w:r>
          </w:p>
        </w:tc>
        <w:tc>
          <w:tcPr>
            <w:tcW w:w="1895" w:type="dxa"/>
            <w:tcBorders>
              <w:top w:val="nil"/>
              <w:left w:val="single" w:color="auto" w:sz="4" w:space="0"/>
              <w:bottom w:val="single" w:color="auto" w:sz="4" w:space="0"/>
              <w:right w:val="single" w:color="auto" w:sz="8" w:space="0"/>
            </w:tcBorders>
            <w:noWrap w:val="0"/>
            <w:vAlign w:val="center"/>
          </w:tcPr>
          <w:p w14:paraId="60B5A76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投标文件</w:t>
            </w:r>
            <w:r>
              <w:rPr>
                <w:rFonts w:hint="eastAsia" w:ascii="宋体" w:hAnsi="宋体" w:eastAsia="宋体" w:cs="宋体"/>
                <w:color w:val="auto"/>
                <w:szCs w:val="21"/>
                <w:highlight w:val="none"/>
                <w:lang w:val="en-US" w:eastAsia="zh-CN"/>
              </w:rPr>
              <w:t>纸质文档</w:t>
            </w:r>
            <w:r>
              <w:rPr>
                <w:rFonts w:hint="eastAsia" w:ascii="宋体" w:hAnsi="宋体" w:eastAsia="宋体" w:cs="宋体"/>
                <w:color w:val="auto"/>
                <w:szCs w:val="21"/>
                <w:highlight w:val="none"/>
              </w:rPr>
              <w:t>份数</w:t>
            </w:r>
          </w:p>
        </w:tc>
        <w:tc>
          <w:tcPr>
            <w:tcW w:w="5810" w:type="dxa"/>
            <w:tcBorders>
              <w:top w:val="nil"/>
              <w:left w:val="nil"/>
              <w:bottom w:val="single" w:color="auto" w:sz="4" w:space="0"/>
              <w:right w:val="single" w:color="auto" w:sz="8" w:space="0"/>
            </w:tcBorders>
            <w:noWrap w:val="0"/>
            <w:vAlign w:val="center"/>
          </w:tcPr>
          <w:p w14:paraId="14AC9E45">
            <w:pPr>
              <w:widowControl/>
              <w:rPr>
                <w:rFonts w:hint="eastAsia" w:ascii="宋体" w:hAnsi="宋体" w:eastAsia="宋体" w:cs="宋体"/>
                <w:b/>
                <w:bCs/>
                <w:color w:val="auto"/>
                <w:kern w:val="0"/>
                <w:szCs w:val="21"/>
                <w:highlight w:val="none"/>
              </w:rPr>
            </w:pPr>
            <w:r>
              <w:rPr>
                <w:rFonts w:hint="eastAsia" w:ascii="宋体" w:hAnsi="宋体" w:eastAsia="宋体" w:cs="宋体"/>
                <w:b/>
                <w:bCs/>
                <w:color w:val="auto"/>
                <w:szCs w:val="21"/>
                <w:highlight w:val="none"/>
                <w:lang w:val="en-US" w:eastAsia="zh-CN"/>
              </w:rPr>
              <w:t>现场须递交</w:t>
            </w:r>
            <w:r>
              <w:rPr>
                <w:rFonts w:hint="eastAsia" w:ascii="宋体" w:hAnsi="宋体" w:eastAsia="宋体" w:cs="宋体"/>
                <w:b/>
                <w:bCs/>
                <w:color w:val="auto"/>
                <w:szCs w:val="21"/>
                <w:highlight w:val="none"/>
              </w:rPr>
              <w:t>投标文件正本</w:t>
            </w:r>
            <w:r>
              <w:rPr>
                <w:rFonts w:hint="eastAsia" w:ascii="宋体" w:hAnsi="宋体" w:eastAsia="宋体" w:cs="宋体"/>
                <w:b/>
                <w:bCs/>
                <w:color w:val="auto"/>
                <w:szCs w:val="21"/>
                <w:highlight w:val="none"/>
                <w:u w:val="single"/>
              </w:rPr>
              <w:t xml:space="preserve">  1  </w:t>
            </w:r>
            <w:r>
              <w:rPr>
                <w:rFonts w:hint="eastAsia" w:ascii="宋体" w:hAnsi="宋体" w:eastAsia="宋体" w:cs="宋体"/>
                <w:b/>
                <w:bCs/>
                <w:color w:val="auto"/>
                <w:szCs w:val="21"/>
                <w:highlight w:val="none"/>
              </w:rPr>
              <w:t>份,副本</w:t>
            </w:r>
            <w:r>
              <w:rPr>
                <w:rFonts w:hint="eastAsia" w:ascii="宋体" w:hAnsi="宋体" w:eastAsia="宋体" w:cs="宋体"/>
                <w:b/>
                <w:bCs/>
                <w:color w:val="auto"/>
                <w:szCs w:val="21"/>
                <w:highlight w:val="none"/>
                <w:u w:val="single"/>
              </w:rPr>
              <w:t xml:space="preserve">  </w:t>
            </w:r>
            <w:r>
              <w:rPr>
                <w:rFonts w:hint="eastAsia" w:ascii="宋体" w:hAnsi="宋体" w:eastAsia="宋体" w:cs="宋体"/>
                <w:b/>
                <w:bCs/>
                <w:color w:val="auto"/>
                <w:szCs w:val="21"/>
                <w:highlight w:val="none"/>
                <w:u w:val="single"/>
                <w:lang w:val="en-US" w:eastAsia="zh-CN"/>
              </w:rPr>
              <w:t>4</w:t>
            </w:r>
            <w:r>
              <w:rPr>
                <w:rFonts w:hint="eastAsia" w:ascii="宋体" w:hAnsi="宋体" w:eastAsia="宋体" w:cs="宋体"/>
                <w:b/>
                <w:bCs/>
                <w:color w:val="auto"/>
                <w:szCs w:val="21"/>
                <w:highlight w:val="none"/>
                <w:u w:val="single"/>
              </w:rPr>
              <w:t xml:space="preserve">  </w:t>
            </w:r>
            <w:r>
              <w:rPr>
                <w:rFonts w:hint="eastAsia" w:ascii="宋体" w:hAnsi="宋体" w:eastAsia="宋体" w:cs="宋体"/>
                <w:b/>
                <w:bCs/>
                <w:color w:val="auto"/>
                <w:szCs w:val="21"/>
                <w:highlight w:val="none"/>
              </w:rPr>
              <w:t>份</w:t>
            </w:r>
            <w:r>
              <w:rPr>
                <w:rFonts w:hint="eastAsia" w:ascii="宋体" w:hAnsi="宋体" w:eastAsia="宋体" w:cs="宋体"/>
                <w:b/>
                <w:bCs/>
                <w:color w:val="auto"/>
                <w:szCs w:val="21"/>
                <w:highlight w:val="none"/>
                <w:lang w:eastAsia="zh-CN"/>
              </w:rPr>
              <w:t>，</w:t>
            </w:r>
          </w:p>
        </w:tc>
      </w:tr>
      <w:tr w14:paraId="55C83087">
        <w:tblPrEx>
          <w:tblCellMar>
            <w:top w:w="0" w:type="dxa"/>
            <w:left w:w="108" w:type="dxa"/>
            <w:bottom w:w="0" w:type="dxa"/>
            <w:right w:w="108" w:type="dxa"/>
          </w:tblCellMar>
        </w:tblPrEx>
        <w:trPr>
          <w:trHeight w:val="23" w:hRule="atLeast"/>
          <w:jc w:val="center"/>
        </w:trPr>
        <w:tc>
          <w:tcPr>
            <w:tcW w:w="951" w:type="dxa"/>
            <w:vMerge w:val="continue"/>
            <w:tcBorders>
              <w:left w:val="single" w:color="auto" w:sz="8" w:space="0"/>
              <w:right w:val="single" w:color="auto" w:sz="4" w:space="0"/>
            </w:tcBorders>
            <w:noWrap w:val="0"/>
            <w:vAlign w:val="center"/>
          </w:tcPr>
          <w:p w14:paraId="7CF4BD48">
            <w:pPr>
              <w:widowControl/>
              <w:jc w:val="center"/>
              <w:rPr>
                <w:rFonts w:hint="eastAsia" w:ascii="宋体" w:hAnsi="宋体" w:eastAsia="宋体" w:cs="宋体"/>
                <w:color w:val="auto"/>
                <w:kern w:val="0"/>
                <w:szCs w:val="21"/>
                <w:highlight w:val="none"/>
              </w:rPr>
            </w:pPr>
          </w:p>
        </w:tc>
        <w:tc>
          <w:tcPr>
            <w:tcW w:w="1895" w:type="dxa"/>
            <w:vMerge w:val="restart"/>
            <w:tcBorders>
              <w:top w:val="nil"/>
              <w:left w:val="single" w:color="auto" w:sz="4" w:space="0"/>
              <w:right w:val="single" w:color="auto" w:sz="8" w:space="0"/>
            </w:tcBorders>
            <w:noWrap w:val="0"/>
            <w:vAlign w:val="center"/>
          </w:tcPr>
          <w:p w14:paraId="0A6976ED">
            <w:pPr>
              <w:widowControl/>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投标文件电子文档份数</w:t>
            </w:r>
          </w:p>
        </w:tc>
        <w:tc>
          <w:tcPr>
            <w:tcW w:w="5810" w:type="dxa"/>
            <w:tcBorders>
              <w:top w:val="nil"/>
              <w:left w:val="nil"/>
              <w:bottom w:val="single" w:color="auto" w:sz="4" w:space="0"/>
              <w:right w:val="single" w:color="auto" w:sz="8" w:space="0"/>
            </w:tcBorders>
            <w:noWrap w:val="0"/>
            <w:vAlign w:val="center"/>
          </w:tcPr>
          <w:p w14:paraId="265D3B1F">
            <w:pPr>
              <w:widowControl/>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eastAsia="宋体" w:cs="宋体"/>
                <w:b/>
                <w:bCs/>
                <w:color w:val="auto"/>
                <w:szCs w:val="21"/>
                <w:highlight w:val="none"/>
                <w:lang w:val="en-US" w:eastAsia="zh-CN"/>
              </w:rPr>
              <w:t>需要提供：</w:t>
            </w:r>
            <w:r>
              <w:rPr>
                <w:rFonts w:hint="eastAsia" w:ascii="宋体" w:hAnsi="宋体" w:eastAsia="宋体" w:cs="宋体"/>
                <w:b/>
                <w:bCs/>
                <w:color w:val="auto"/>
                <w:szCs w:val="21"/>
                <w:highlight w:val="none"/>
                <w:u w:val="single"/>
                <w:lang w:val="en-US" w:eastAsia="zh-CN"/>
              </w:rPr>
              <w:t xml:space="preserve">  1  </w:t>
            </w:r>
            <w:r>
              <w:rPr>
                <w:rFonts w:hint="eastAsia" w:ascii="宋体" w:hAnsi="宋体" w:eastAsia="宋体" w:cs="宋体"/>
                <w:b/>
                <w:bCs/>
                <w:color w:val="auto"/>
                <w:szCs w:val="21"/>
                <w:highlight w:val="none"/>
                <w:lang w:val="en-US" w:eastAsia="zh-CN"/>
              </w:rPr>
              <w:t>份，</w:t>
            </w:r>
            <w:r>
              <w:rPr>
                <w:rFonts w:hint="eastAsia" w:ascii="宋体" w:hAnsi="宋体" w:eastAsia="宋体" w:cs="宋体"/>
                <w:b/>
                <w:bCs/>
                <w:color w:val="auto"/>
                <w:kern w:val="0"/>
                <w:szCs w:val="21"/>
                <w:highlight w:val="none"/>
                <w:lang w:val="en-US" w:eastAsia="zh-CN"/>
              </w:rPr>
              <w:t>电子文档必须是正本签署盖章后扫描后制作的PDF电子文档格式和WORD版，以U盘或光盘为载体随投标文件正副本一起提交</w:t>
            </w:r>
            <w:r>
              <w:rPr>
                <w:rFonts w:hint="eastAsia" w:ascii="宋体" w:hAnsi="宋体" w:eastAsia="宋体" w:cs="宋体"/>
                <w:b/>
                <w:bCs/>
                <w:color w:val="auto"/>
                <w:kern w:val="0"/>
                <w:szCs w:val="21"/>
                <w:highlight w:val="none"/>
                <w:lang w:eastAsia="zh-CN"/>
              </w:rPr>
              <w:t>。</w:t>
            </w:r>
          </w:p>
        </w:tc>
      </w:tr>
      <w:tr w14:paraId="7A8100D6">
        <w:tblPrEx>
          <w:tblCellMar>
            <w:top w:w="0" w:type="dxa"/>
            <w:left w:w="108" w:type="dxa"/>
            <w:bottom w:w="0" w:type="dxa"/>
            <w:right w:w="108" w:type="dxa"/>
          </w:tblCellMar>
        </w:tblPrEx>
        <w:trPr>
          <w:trHeight w:val="23" w:hRule="atLeast"/>
          <w:jc w:val="center"/>
        </w:trPr>
        <w:tc>
          <w:tcPr>
            <w:tcW w:w="951" w:type="dxa"/>
            <w:vMerge w:val="continue"/>
            <w:tcBorders>
              <w:left w:val="single" w:color="auto" w:sz="8" w:space="0"/>
              <w:bottom w:val="single" w:color="auto" w:sz="4" w:space="0"/>
              <w:right w:val="single" w:color="auto" w:sz="4" w:space="0"/>
            </w:tcBorders>
            <w:noWrap w:val="0"/>
            <w:vAlign w:val="center"/>
          </w:tcPr>
          <w:p w14:paraId="08872877">
            <w:pPr>
              <w:widowControl/>
              <w:jc w:val="center"/>
              <w:rPr>
                <w:rFonts w:hint="eastAsia" w:ascii="宋体" w:hAnsi="宋体" w:eastAsia="宋体" w:cs="宋体"/>
                <w:color w:val="auto"/>
                <w:kern w:val="0"/>
                <w:szCs w:val="21"/>
                <w:highlight w:val="none"/>
              </w:rPr>
            </w:pPr>
          </w:p>
        </w:tc>
        <w:tc>
          <w:tcPr>
            <w:tcW w:w="1895" w:type="dxa"/>
            <w:vMerge w:val="continue"/>
            <w:tcBorders>
              <w:left w:val="single" w:color="auto" w:sz="4" w:space="0"/>
              <w:bottom w:val="single" w:color="auto" w:sz="4" w:space="0"/>
              <w:right w:val="single" w:color="auto" w:sz="8" w:space="0"/>
            </w:tcBorders>
            <w:noWrap w:val="0"/>
            <w:vAlign w:val="center"/>
          </w:tcPr>
          <w:p w14:paraId="06588BAC">
            <w:pPr>
              <w:widowControl/>
              <w:jc w:val="center"/>
              <w:rPr>
                <w:rFonts w:hint="eastAsia" w:ascii="宋体" w:hAnsi="宋体" w:eastAsia="宋体" w:cs="宋体"/>
                <w:color w:val="auto"/>
                <w:szCs w:val="21"/>
                <w:highlight w:val="none"/>
                <w:lang w:val="en-US" w:eastAsia="zh-CN"/>
              </w:rPr>
            </w:pPr>
          </w:p>
        </w:tc>
        <w:tc>
          <w:tcPr>
            <w:tcW w:w="5810" w:type="dxa"/>
            <w:tcBorders>
              <w:top w:val="nil"/>
              <w:left w:val="nil"/>
              <w:bottom w:val="single" w:color="auto" w:sz="4" w:space="0"/>
              <w:right w:val="single" w:color="auto" w:sz="8" w:space="0"/>
            </w:tcBorders>
            <w:noWrap w:val="0"/>
            <w:vAlign w:val="center"/>
          </w:tcPr>
          <w:p w14:paraId="7E75C411">
            <w:pPr>
              <w:widowControl/>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口不需要</w:t>
            </w:r>
          </w:p>
        </w:tc>
      </w:tr>
      <w:tr w14:paraId="1A924FC6">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4" w:space="0"/>
              <w:right w:val="single" w:color="auto" w:sz="4" w:space="0"/>
            </w:tcBorders>
            <w:noWrap w:val="0"/>
            <w:vAlign w:val="center"/>
          </w:tcPr>
          <w:p w14:paraId="07843627">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895" w:type="dxa"/>
            <w:tcBorders>
              <w:top w:val="nil"/>
              <w:left w:val="single" w:color="auto" w:sz="4" w:space="0"/>
              <w:bottom w:val="single" w:color="auto" w:sz="4" w:space="0"/>
              <w:right w:val="single" w:color="auto" w:sz="8" w:space="0"/>
            </w:tcBorders>
            <w:noWrap w:val="0"/>
            <w:vAlign w:val="center"/>
          </w:tcPr>
          <w:p w14:paraId="0F659209">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评标委员会组成</w:t>
            </w:r>
          </w:p>
        </w:tc>
        <w:tc>
          <w:tcPr>
            <w:tcW w:w="5810" w:type="dxa"/>
            <w:tcBorders>
              <w:top w:val="nil"/>
              <w:left w:val="nil"/>
              <w:bottom w:val="single" w:color="auto" w:sz="4" w:space="0"/>
              <w:right w:val="single" w:color="auto" w:sz="8" w:space="0"/>
            </w:tcBorders>
            <w:noWrap w:val="0"/>
            <w:vAlign w:val="center"/>
          </w:tcPr>
          <w:p w14:paraId="5BD0C7C8">
            <w:pPr>
              <w:widowControl/>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评标委员会由</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名单数组成。</w:t>
            </w:r>
          </w:p>
        </w:tc>
      </w:tr>
      <w:tr w14:paraId="7A98FDF2">
        <w:tblPrEx>
          <w:tblCellMar>
            <w:top w:w="0" w:type="dxa"/>
            <w:left w:w="108" w:type="dxa"/>
            <w:bottom w:w="0" w:type="dxa"/>
            <w:right w:w="108" w:type="dxa"/>
          </w:tblCellMar>
        </w:tblPrEx>
        <w:trPr>
          <w:trHeight w:val="23" w:hRule="atLeast"/>
          <w:jc w:val="center"/>
        </w:trPr>
        <w:tc>
          <w:tcPr>
            <w:tcW w:w="951" w:type="dxa"/>
            <w:vMerge w:val="restart"/>
            <w:tcBorders>
              <w:top w:val="single" w:color="auto" w:sz="4" w:space="0"/>
              <w:left w:val="single" w:color="auto" w:sz="4" w:space="0"/>
              <w:bottom w:val="single" w:color="auto" w:sz="4" w:space="0"/>
              <w:right w:val="single" w:color="auto" w:sz="4" w:space="0"/>
            </w:tcBorders>
            <w:noWrap w:val="0"/>
            <w:vAlign w:val="center"/>
          </w:tcPr>
          <w:p w14:paraId="5D1E9274">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25.1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2D4E742E">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样品的评审方法以及评审标准</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7F7C86A1">
            <w:pPr>
              <w:shd w:val="clear" w:color="auto" w:fill="FFFFFF"/>
              <w:jc w:val="both"/>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rPr>
              <w:t>样品的评审方法以及评审标准</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详见《采购需求》或《评标标准》</w:t>
            </w:r>
          </w:p>
        </w:tc>
      </w:tr>
      <w:tr w14:paraId="4CC9C212">
        <w:tblPrEx>
          <w:tblCellMar>
            <w:top w:w="0" w:type="dxa"/>
            <w:left w:w="108" w:type="dxa"/>
            <w:bottom w:w="0" w:type="dxa"/>
            <w:right w:w="108" w:type="dxa"/>
          </w:tblCellMar>
        </w:tblPrEx>
        <w:trPr>
          <w:trHeight w:val="23" w:hRule="atLeast"/>
          <w:jc w:val="center"/>
        </w:trPr>
        <w:tc>
          <w:tcPr>
            <w:tcW w:w="951" w:type="dxa"/>
            <w:vMerge w:val="continue"/>
            <w:tcBorders>
              <w:top w:val="single" w:color="auto" w:sz="4" w:space="0"/>
              <w:left w:val="single" w:color="auto" w:sz="4" w:space="0"/>
              <w:bottom w:val="single" w:color="auto" w:sz="4" w:space="0"/>
              <w:right w:val="single" w:color="auto" w:sz="4" w:space="0"/>
            </w:tcBorders>
            <w:noWrap w:val="0"/>
            <w:vAlign w:val="center"/>
          </w:tcPr>
          <w:p w14:paraId="083BCC87">
            <w:pPr>
              <w:widowControl/>
              <w:jc w:val="center"/>
              <w:rPr>
                <w:rFonts w:hint="eastAsia" w:ascii="宋体" w:hAnsi="宋体" w:eastAsia="宋体" w:cs="宋体"/>
                <w:color w:val="auto"/>
                <w:kern w:val="0"/>
                <w:szCs w:val="21"/>
                <w:highlight w:val="none"/>
              </w:rPr>
            </w:pP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C439BAE">
            <w:pPr>
              <w:shd w:val="clear" w:color="auto" w:fill="FFFFFF"/>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演示的评审方法及评审标准</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253203FD">
            <w:pP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演示</w:t>
            </w:r>
            <w:r>
              <w:rPr>
                <w:rFonts w:hint="eastAsia" w:ascii="宋体" w:hAnsi="宋体" w:eastAsia="宋体" w:cs="宋体"/>
                <w:color w:val="auto"/>
                <w:szCs w:val="21"/>
                <w:highlight w:val="none"/>
              </w:rPr>
              <w:t>的评审方法以及评审标准</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详见《采购需求》或《评标标准》</w:t>
            </w:r>
          </w:p>
        </w:tc>
      </w:tr>
      <w:tr w14:paraId="44A3ED5C">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5629A369">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27.2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115AA7">
            <w:pPr>
              <w:widowControl/>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评标办法</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36477F4E">
            <w:pPr>
              <w:widowControl/>
              <w:rPr>
                <w:rFonts w:hint="eastAsia" w:ascii="宋体" w:hAnsi="宋体" w:eastAsia="宋体" w:cs="宋体"/>
                <w:color w:val="auto"/>
                <w:szCs w:val="21"/>
                <w:highlight w:val="none"/>
              </w:rPr>
            </w:pPr>
            <w:r>
              <w:rPr>
                <w:rFonts w:hint="eastAsia" w:ascii="宋体" w:hAnsi="宋体" w:eastAsia="宋体" w:cs="宋体"/>
                <w:color w:val="auto"/>
                <w:highlight w:val="none"/>
              </w:rPr>
              <w:t>■</w:t>
            </w:r>
            <w:r>
              <w:rPr>
                <w:rFonts w:hint="eastAsia" w:ascii="宋体" w:hAnsi="宋体" w:eastAsia="宋体" w:cs="宋体"/>
                <w:color w:val="auto"/>
                <w:szCs w:val="21"/>
                <w:highlight w:val="none"/>
              </w:rPr>
              <w:t xml:space="preserve">综合评分法              </w:t>
            </w:r>
          </w:p>
        </w:tc>
      </w:tr>
      <w:tr w14:paraId="4F2B97C9">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38215B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29.2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413BA22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推荐中标候选人的数量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A31997D">
            <w:pPr>
              <w:widowControl/>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中标候选人的数量</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3</w:t>
            </w:r>
          </w:p>
        </w:tc>
      </w:tr>
      <w:tr w14:paraId="6CA54956">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440E07E6">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31</w:t>
            </w:r>
            <w:r>
              <w:rPr>
                <w:rFonts w:hint="eastAsia" w:ascii="宋体" w:hAnsi="宋体" w:eastAsia="宋体" w:cs="宋体"/>
                <w:color w:val="auto"/>
                <w:kern w:val="0"/>
                <w:szCs w:val="21"/>
                <w:highlight w:val="none"/>
                <w:lang w:val="en-US" w:eastAsia="zh-CN"/>
              </w:rPr>
              <w:t>.1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02E0F10D">
            <w:pPr>
              <w:widowControl/>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确定中标人的</w:t>
            </w:r>
            <w:r>
              <w:rPr>
                <w:rFonts w:hint="eastAsia" w:ascii="宋体" w:hAnsi="宋体" w:eastAsia="宋体" w:cs="宋体"/>
                <w:color w:val="auto"/>
                <w:kern w:val="0"/>
                <w:szCs w:val="21"/>
                <w:highlight w:val="none"/>
                <w:lang w:val="en-US" w:eastAsia="zh-CN"/>
              </w:rPr>
              <w:t>数量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07FB2402">
            <w:pPr>
              <w:widowControl/>
              <w:spacing w:line="240" w:lineRule="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中标人</w:t>
            </w:r>
            <w:r>
              <w:rPr>
                <w:rFonts w:hint="eastAsia" w:ascii="宋体" w:hAnsi="宋体" w:eastAsia="宋体" w:cs="宋体"/>
                <w:color w:val="auto"/>
                <w:kern w:val="0"/>
                <w:szCs w:val="21"/>
                <w:highlight w:val="none"/>
                <w:lang w:val="en-US" w:eastAsia="zh-CN"/>
              </w:rPr>
              <w:t>的数量：1</w:t>
            </w:r>
          </w:p>
        </w:tc>
      </w:tr>
      <w:tr w14:paraId="34DACBDB">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13D56445">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31.2</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671873D3">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确定中标人的方式</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68E41030">
            <w:pPr>
              <w:widowControl/>
              <w:spacing w:line="240" w:lineRule="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lang w:val="en-US" w:eastAsia="zh-CN"/>
              </w:rPr>
              <w:t>确定方式按本</w:t>
            </w:r>
            <w:r>
              <w:rPr>
                <w:rFonts w:hint="eastAsia" w:ascii="宋体" w:hAnsi="宋体" w:eastAsia="宋体" w:cs="宋体"/>
                <w:color w:val="auto"/>
                <w:kern w:val="0"/>
                <w:szCs w:val="21"/>
                <w:highlight w:val="none"/>
                <w:lang w:val="en-US" w:eastAsia="zh-CN"/>
              </w:rPr>
              <w:t>项目《委托代理协议》约定。</w:t>
            </w:r>
          </w:p>
        </w:tc>
      </w:tr>
      <w:tr w14:paraId="7FB61F60">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4" w:space="0"/>
              <w:bottom w:val="single" w:color="auto" w:sz="4" w:space="0"/>
              <w:right w:val="single" w:color="auto" w:sz="4" w:space="0"/>
            </w:tcBorders>
            <w:noWrap w:val="0"/>
            <w:vAlign w:val="center"/>
          </w:tcPr>
          <w:p w14:paraId="3DBDA6BD">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35.1</w:t>
            </w:r>
          </w:p>
        </w:tc>
        <w:tc>
          <w:tcPr>
            <w:tcW w:w="1895" w:type="dxa"/>
            <w:tcBorders>
              <w:top w:val="single" w:color="auto" w:sz="4" w:space="0"/>
              <w:left w:val="single" w:color="auto" w:sz="4" w:space="0"/>
              <w:bottom w:val="single" w:color="auto" w:sz="4" w:space="0"/>
              <w:right w:val="single" w:color="auto" w:sz="4" w:space="0"/>
            </w:tcBorders>
            <w:noWrap w:val="0"/>
            <w:vAlign w:val="center"/>
          </w:tcPr>
          <w:p w14:paraId="0ACDFF81">
            <w:pPr>
              <w:shd w:val="clear" w:color="auto" w:fill="FFFFFF"/>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履约保证金</w:t>
            </w:r>
          </w:p>
        </w:tc>
        <w:tc>
          <w:tcPr>
            <w:tcW w:w="5810" w:type="dxa"/>
            <w:tcBorders>
              <w:top w:val="single" w:color="auto" w:sz="4" w:space="0"/>
              <w:left w:val="single" w:color="auto" w:sz="4" w:space="0"/>
              <w:bottom w:val="single" w:color="auto" w:sz="4" w:space="0"/>
              <w:right w:val="single" w:color="auto" w:sz="4" w:space="0"/>
            </w:tcBorders>
            <w:noWrap w:val="0"/>
            <w:vAlign w:val="center"/>
          </w:tcPr>
          <w:p w14:paraId="620D3A16">
            <w:pPr>
              <w:spacing w:line="240" w:lineRule="auto"/>
              <w:rPr>
                <w:color w:val="auto"/>
                <w:highlight w:val="none"/>
              </w:rPr>
            </w:pPr>
            <w:r>
              <w:rPr>
                <w:rFonts w:hint="eastAsia" w:ascii="宋体" w:hAnsi="宋体" w:eastAsia="宋体" w:cs="宋体"/>
                <w:color w:val="auto"/>
                <w:kern w:val="0"/>
                <w:szCs w:val="21"/>
                <w:highlight w:val="none"/>
              </w:rPr>
              <w:t>■本项目</w:t>
            </w:r>
            <w:r>
              <w:rPr>
                <w:rFonts w:hint="eastAsia" w:ascii="宋体" w:hAnsi="宋体" w:eastAsia="宋体" w:cs="宋体"/>
                <w:color w:val="auto"/>
                <w:kern w:val="0"/>
                <w:szCs w:val="21"/>
                <w:highlight w:val="none"/>
                <w:lang w:val="en-US" w:eastAsia="zh-CN"/>
              </w:rPr>
              <w:t>不</w:t>
            </w:r>
            <w:r>
              <w:rPr>
                <w:rFonts w:hint="eastAsia" w:ascii="宋体" w:hAnsi="宋体" w:eastAsia="宋体" w:cs="宋体"/>
                <w:color w:val="auto"/>
                <w:kern w:val="0"/>
                <w:szCs w:val="21"/>
                <w:highlight w:val="none"/>
              </w:rPr>
              <w:t>收取履约保证金</w:t>
            </w:r>
          </w:p>
        </w:tc>
      </w:tr>
      <w:tr w14:paraId="463F0038">
        <w:tblPrEx>
          <w:tblCellMar>
            <w:top w:w="0" w:type="dxa"/>
            <w:left w:w="108" w:type="dxa"/>
            <w:bottom w:w="0" w:type="dxa"/>
            <w:right w:w="108" w:type="dxa"/>
          </w:tblCellMar>
        </w:tblPrEx>
        <w:trPr>
          <w:trHeight w:val="90" w:hRule="atLeast"/>
          <w:jc w:val="center"/>
        </w:trPr>
        <w:tc>
          <w:tcPr>
            <w:tcW w:w="951" w:type="dxa"/>
            <w:tcBorders>
              <w:top w:val="nil"/>
              <w:left w:val="single" w:color="auto" w:sz="8" w:space="0"/>
              <w:bottom w:val="single" w:color="auto" w:sz="8" w:space="0"/>
              <w:right w:val="single" w:color="auto" w:sz="4" w:space="0"/>
            </w:tcBorders>
            <w:noWrap w:val="0"/>
            <w:vAlign w:val="center"/>
          </w:tcPr>
          <w:p w14:paraId="538488D1">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36</w:t>
            </w:r>
            <w:r>
              <w:rPr>
                <w:rFonts w:hint="eastAsia" w:ascii="宋体" w:hAnsi="宋体" w:eastAsia="宋体" w:cs="宋体"/>
                <w:color w:val="auto"/>
                <w:kern w:val="0"/>
                <w:szCs w:val="21"/>
                <w:highlight w:val="none"/>
                <w:lang w:val="en-US" w:eastAsia="zh-CN"/>
              </w:rPr>
              <w:t>.1</w:t>
            </w:r>
          </w:p>
        </w:tc>
        <w:tc>
          <w:tcPr>
            <w:tcW w:w="1895" w:type="dxa"/>
            <w:tcBorders>
              <w:top w:val="nil"/>
              <w:left w:val="single" w:color="auto" w:sz="4" w:space="0"/>
              <w:bottom w:val="single" w:color="auto" w:sz="8" w:space="0"/>
              <w:right w:val="single" w:color="auto" w:sz="8" w:space="0"/>
            </w:tcBorders>
            <w:noWrap w:val="0"/>
            <w:vAlign w:val="center"/>
          </w:tcPr>
          <w:p w14:paraId="3487E676">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招标代理服务费</w:t>
            </w:r>
            <w:r>
              <w:rPr>
                <w:rFonts w:hint="eastAsia" w:ascii="宋体" w:hAnsi="宋体" w:eastAsia="宋体" w:cs="宋体"/>
                <w:color w:val="auto"/>
                <w:szCs w:val="21"/>
                <w:highlight w:val="none"/>
                <w:lang w:val="en-US" w:eastAsia="zh-CN"/>
              </w:rPr>
              <w:t>支付方</w:t>
            </w:r>
          </w:p>
        </w:tc>
        <w:tc>
          <w:tcPr>
            <w:tcW w:w="5810" w:type="dxa"/>
            <w:tcBorders>
              <w:top w:val="nil"/>
              <w:left w:val="nil"/>
              <w:bottom w:val="single" w:color="auto" w:sz="8" w:space="0"/>
              <w:right w:val="single" w:color="auto" w:sz="8" w:space="0"/>
            </w:tcBorders>
            <w:noWrap w:val="0"/>
            <w:vAlign w:val="center"/>
          </w:tcPr>
          <w:p w14:paraId="6FDD2A4A">
            <w:pPr>
              <w:widowControl/>
              <w:numPr>
                <w:ilvl w:val="0"/>
                <w:numId w:val="0"/>
              </w:numPr>
              <w:snapToGrid w:val="0"/>
              <w:rPr>
                <w:rFonts w:hint="default"/>
                <w:color w:val="auto"/>
                <w:highlight w:val="none"/>
                <w:lang w:val="en-US"/>
              </w:rPr>
            </w:pPr>
            <w:r>
              <w:rPr>
                <w:rFonts w:hint="eastAsia" w:ascii="宋体" w:hAnsi="宋体" w:eastAsia="宋体" w:cs="宋体"/>
                <w:color w:val="auto"/>
                <w:highlight w:val="none"/>
              </w:rPr>
              <w:t>■</w:t>
            </w:r>
            <w:r>
              <w:rPr>
                <w:rFonts w:hint="eastAsia" w:ascii="宋体" w:hAnsi="宋体" w:eastAsia="宋体" w:cs="宋体"/>
                <w:color w:val="auto"/>
                <w:szCs w:val="21"/>
                <w:highlight w:val="none"/>
                <w:lang w:val="en-US" w:eastAsia="zh-CN"/>
              </w:rPr>
              <w:t xml:space="preserve"> 中标人</w:t>
            </w:r>
          </w:p>
        </w:tc>
      </w:tr>
      <w:tr w14:paraId="67928B00">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2E7F3418">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36.2</w:t>
            </w:r>
          </w:p>
        </w:tc>
        <w:tc>
          <w:tcPr>
            <w:tcW w:w="1895" w:type="dxa"/>
            <w:tcBorders>
              <w:top w:val="nil"/>
              <w:left w:val="single" w:color="auto" w:sz="4" w:space="0"/>
              <w:bottom w:val="single" w:color="auto" w:sz="8" w:space="0"/>
              <w:right w:val="single" w:color="auto" w:sz="8" w:space="0"/>
            </w:tcBorders>
            <w:noWrap w:val="0"/>
            <w:vAlign w:val="center"/>
          </w:tcPr>
          <w:p w14:paraId="5DE3DB3C">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招标代理服务费收费标准</w:t>
            </w:r>
          </w:p>
        </w:tc>
        <w:tc>
          <w:tcPr>
            <w:tcW w:w="5810" w:type="dxa"/>
            <w:tcBorders>
              <w:top w:val="nil"/>
              <w:left w:val="nil"/>
              <w:bottom w:val="single" w:color="auto" w:sz="8" w:space="0"/>
              <w:right w:val="single" w:color="auto" w:sz="8" w:space="0"/>
            </w:tcBorders>
            <w:noWrap w:val="0"/>
            <w:vAlign w:val="center"/>
          </w:tcPr>
          <w:p w14:paraId="183E49FA">
            <w:pPr>
              <w:widowControl/>
              <w:snapToGrid w:val="0"/>
              <w:jc w:val="both"/>
              <w:rPr>
                <w:rFonts w:hint="default" w:ascii="宋体" w:hAnsi="宋体" w:eastAsia="宋体" w:cs="宋体"/>
                <w:color w:val="auto"/>
                <w:szCs w:val="21"/>
                <w:highlight w:val="none"/>
                <w:lang w:val="en-US" w:eastAsia="zh-CN"/>
              </w:rPr>
            </w:pPr>
            <w:r>
              <w:rPr>
                <w:rFonts w:hint="eastAsia" w:ascii="宋体" w:hAnsi="宋体" w:eastAsia="宋体" w:cs="宋体"/>
                <w:color w:val="auto"/>
                <w:highlight w:val="none"/>
              </w:rPr>
              <w:t>■</w:t>
            </w:r>
            <w:r>
              <w:rPr>
                <w:rFonts w:hint="eastAsia" w:ascii="宋体" w:hAnsi="宋体" w:eastAsia="宋体" w:cs="宋体"/>
                <w:color w:val="auto"/>
                <w:szCs w:val="21"/>
                <w:highlight w:val="none"/>
                <w:lang w:val="en-US" w:eastAsia="zh-CN"/>
              </w:rPr>
              <w:t>定额收取，金额为：</w:t>
            </w:r>
            <w:r>
              <w:rPr>
                <w:rFonts w:hint="eastAsia" w:ascii="宋体" w:hAnsi="宋体" w:eastAsia="宋体" w:cs="宋体"/>
                <w:color w:val="auto"/>
                <w:szCs w:val="21"/>
                <w:highlight w:val="none"/>
                <w:u w:val="single"/>
                <w:lang w:val="en-US" w:eastAsia="zh-CN"/>
              </w:rPr>
              <w:t>¥60,000.00元</w:t>
            </w:r>
            <w:r>
              <w:rPr>
                <w:rFonts w:hint="eastAsia" w:ascii="宋体" w:hAnsi="宋体" w:eastAsia="宋体" w:cs="宋体"/>
                <w:color w:val="auto"/>
                <w:szCs w:val="21"/>
                <w:highlight w:val="none"/>
                <w:lang w:val="en-US" w:eastAsia="zh-CN"/>
              </w:rPr>
              <w:t>。</w:t>
            </w:r>
          </w:p>
        </w:tc>
      </w:tr>
      <w:tr w14:paraId="62BE295A">
        <w:tblPrEx>
          <w:tblCellMar>
            <w:top w:w="0" w:type="dxa"/>
            <w:left w:w="108" w:type="dxa"/>
            <w:bottom w:w="0" w:type="dxa"/>
            <w:right w:w="108" w:type="dxa"/>
          </w:tblCellMar>
        </w:tblPrEx>
        <w:trPr>
          <w:trHeight w:val="23" w:hRule="atLeast"/>
          <w:jc w:val="center"/>
        </w:trPr>
        <w:tc>
          <w:tcPr>
            <w:tcW w:w="951" w:type="dxa"/>
            <w:tcBorders>
              <w:top w:val="nil"/>
              <w:left w:val="single" w:color="auto" w:sz="8" w:space="0"/>
              <w:bottom w:val="single" w:color="auto" w:sz="8" w:space="0"/>
              <w:right w:val="single" w:color="auto" w:sz="4" w:space="0"/>
            </w:tcBorders>
            <w:noWrap w:val="0"/>
            <w:vAlign w:val="center"/>
          </w:tcPr>
          <w:p w14:paraId="06ECDEC1">
            <w:pPr>
              <w:widowControl/>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36.3</w:t>
            </w:r>
          </w:p>
        </w:tc>
        <w:tc>
          <w:tcPr>
            <w:tcW w:w="1895" w:type="dxa"/>
            <w:tcBorders>
              <w:top w:val="nil"/>
              <w:left w:val="single" w:color="auto" w:sz="4" w:space="0"/>
              <w:bottom w:val="single" w:color="auto" w:sz="8" w:space="0"/>
              <w:right w:val="single" w:color="auto" w:sz="8" w:space="0"/>
            </w:tcBorders>
            <w:noWrap w:val="0"/>
            <w:vAlign w:val="center"/>
          </w:tcPr>
          <w:p w14:paraId="2EAF0EBF">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招标代理服务费支付形式、支付时间</w:t>
            </w:r>
          </w:p>
        </w:tc>
        <w:tc>
          <w:tcPr>
            <w:tcW w:w="5810" w:type="dxa"/>
            <w:tcBorders>
              <w:top w:val="nil"/>
              <w:left w:val="nil"/>
              <w:bottom w:val="single" w:color="auto" w:sz="8" w:space="0"/>
              <w:right w:val="single" w:color="auto" w:sz="8" w:space="0"/>
            </w:tcBorders>
            <w:noWrap w:val="0"/>
            <w:vAlign w:val="center"/>
          </w:tcPr>
          <w:p w14:paraId="7EA454E1">
            <w:pPr>
              <w:widowControl/>
              <w:numPr>
                <w:ilvl w:val="0"/>
                <w:numId w:val="0"/>
              </w:numPr>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详见《</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代理服务缴费通知书》。</w:t>
            </w:r>
          </w:p>
        </w:tc>
      </w:tr>
      <w:tr w14:paraId="211F4B91">
        <w:tblPrEx>
          <w:tblCellMar>
            <w:top w:w="0" w:type="dxa"/>
            <w:left w:w="108" w:type="dxa"/>
            <w:bottom w:w="0" w:type="dxa"/>
            <w:right w:w="108" w:type="dxa"/>
          </w:tblCellMar>
        </w:tblPrEx>
        <w:trPr>
          <w:trHeight w:val="23" w:hRule="atLeast"/>
          <w:jc w:val="center"/>
        </w:trPr>
        <w:tc>
          <w:tcPr>
            <w:tcW w:w="951" w:type="dxa"/>
            <w:tcBorders>
              <w:top w:val="single" w:color="auto" w:sz="4" w:space="0"/>
              <w:left w:val="single" w:color="auto" w:sz="8" w:space="0"/>
              <w:bottom w:val="single" w:color="auto" w:sz="4" w:space="0"/>
              <w:right w:val="single" w:color="auto" w:sz="4" w:space="0"/>
            </w:tcBorders>
            <w:noWrap w:val="0"/>
            <w:vAlign w:val="center"/>
          </w:tcPr>
          <w:p w14:paraId="1E74065E">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39.3</w:t>
            </w:r>
          </w:p>
        </w:tc>
        <w:tc>
          <w:tcPr>
            <w:tcW w:w="1895" w:type="dxa"/>
            <w:tcBorders>
              <w:top w:val="single" w:color="auto" w:sz="4" w:space="0"/>
              <w:left w:val="single" w:color="auto" w:sz="4" w:space="0"/>
              <w:bottom w:val="single" w:color="auto" w:sz="4" w:space="0"/>
              <w:right w:val="single" w:color="auto" w:sz="8" w:space="0"/>
            </w:tcBorders>
            <w:noWrap w:val="0"/>
            <w:vAlign w:val="center"/>
          </w:tcPr>
          <w:p w14:paraId="0AF5436A">
            <w:pPr>
              <w:widowControl/>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质疑</w:t>
            </w:r>
          </w:p>
        </w:tc>
        <w:tc>
          <w:tcPr>
            <w:tcW w:w="5810" w:type="dxa"/>
            <w:tcBorders>
              <w:top w:val="single" w:color="auto" w:sz="4" w:space="0"/>
              <w:left w:val="nil"/>
              <w:bottom w:val="single" w:color="auto" w:sz="4" w:space="0"/>
              <w:right w:val="single" w:color="auto" w:sz="8" w:space="0"/>
            </w:tcBorders>
            <w:noWrap w:val="0"/>
            <w:vAlign w:val="center"/>
          </w:tcPr>
          <w:p w14:paraId="30A085AD">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一、投标人认为自己的权益受到损害的，可以在知道或者应知其权益受到损害之日起七个工作日内，向</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代理机构提出质疑。</w:t>
            </w:r>
          </w:p>
          <w:p w14:paraId="6E8A1522">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1.接收质疑函的方式：接收加盖单位公章的书面纸质疑函</w:t>
            </w:r>
          </w:p>
          <w:p w14:paraId="71656A29">
            <w:pPr>
              <w:widowControl/>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联系单位：</w:t>
            </w:r>
            <w:r>
              <w:rPr>
                <w:rFonts w:hint="eastAsia" w:ascii="宋体" w:hAnsi="宋体" w:eastAsia="宋体" w:cs="宋体"/>
                <w:color w:val="auto"/>
                <w:szCs w:val="21"/>
                <w:highlight w:val="none"/>
                <w:lang w:eastAsia="zh-CN"/>
              </w:rPr>
              <w:t>广东合正项目管理有限公司</w:t>
            </w:r>
            <w:r>
              <w:rPr>
                <w:rFonts w:hint="eastAsia" w:ascii="宋体" w:hAnsi="宋体" w:eastAsia="宋体" w:cs="宋体"/>
                <w:color w:val="auto"/>
                <w:szCs w:val="21"/>
                <w:highlight w:val="none"/>
              </w:rPr>
              <w:t xml:space="preserve"> </w:t>
            </w:r>
          </w:p>
          <w:p w14:paraId="750793F3">
            <w:pPr>
              <w:widowControl/>
              <w:snapToGrid w:val="0"/>
              <w:ind w:firstLine="210" w:firstLineChars="100"/>
              <w:rPr>
                <w:rFonts w:ascii="宋体" w:hAnsi="宋体" w:eastAsia="宋体" w:cs="宋体"/>
                <w:color w:val="auto"/>
                <w:szCs w:val="21"/>
                <w:highlight w:val="none"/>
              </w:rPr>
            </w:pPr>
            <w:r>
              <w:rPr>
                <w:rFonts w:hint="eastAsia" w:ascii="宋体" w:hAnsi="宋体" w:eastAsia="宋体" w:cs="宋体"/>
                <w:color w:val="auto"/>
                <w:szCs w:val="21"/>
                <w:highlight w:val="none"/>
              </w:rPr>
              <w:t>联系电话： 0751-8219991</w:t>
            </w:r>
          </w:p>
          <w:p w14:paraId="78BFD20B">
            <w:pPr>
              <w:widowControl/>
              <w:snapToGrid w:val="0"/>
              <w:ind w:firstLine="210" w:firstLineChars="1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通讯地址：</w:t>
            </w:r>
            <w:r>
              <w:rPr>
                <w:rFonts w:hint="eastAsia" w:ascii="宋体" w:hAnsi="宋体" w:eastAsia="宋体" w:cs="宋体"/>
                <w:color w:val="auto"/>
                <w:szCs w:val="21"/>
                <w:highlight w:val="none"/>
                <w:lang w:eastAsia="zh-CN"/>
              </w:rPr>
              <w:t>广东省韶关市武江区百旺大道42号莞韶双创中心研发办公楼5楼03号</w:t>
            </w:r>
          </w:p>
          <w:p w14:paraId="7364C9EA">
            <w:pPr>
              <w:widowControl/>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2.质疑函的内容、格式：应符合相关规定和</w:t>
            </w:r>
            <w:r>
              <w:rPr>
                <w:rFonts w:hint="eastAsia" w:ascii="宋体" w:hAnsi="宋体" w:eastAsia="宋体" w:cs="宋体"/>
                <w:color w:val="auto"/>
                <w:szCs w:val="21"/>
                <w:highlight w:val="none"/>
                <w:lang w:val="en-US" w:eastAsia="zh-CN"/>
              </w:rPr>
              <w:t>有关</w:t>
            </w:r>
            <w:r>
              <w:rPr>
                <w:rFonts w:hint="eastAsia" w:ascii="宋体" w:hAnsi="宋体" w:eastAsia="宋体" w:cs="宋体"/>
                <w:color w:val="auto"/>
                <w:szCs w:val="21"/>
                <w:highlight w:val="none"/>
              </w:rPr>
              <w:t>部门制定的《质疑函范本》格式。</w:t>
            </w:r>
          </w:p>
          <w:p w14:paraId="5B2C5F01">
            <w:pPr>
              <w:pStyle w:val="8"/>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二、投标人应在法定质疑期内一次性针对同一采购程序环节提出质疑，否则针对再次提出质疑将不予接收。（采购程序环节分为：</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公告、招标文件、招标过程、中标结果）</w:t>
            </w:r>
          </w:p>
        </w:tc>
      </w:tr>
    </w:tbl>
    <w:p w14:paraId="2A7719B2">
      <w:pPr>
        <w:rPr>
          <w:rFonts w:hint="eastAsia" w:ascii="宋体" w:hAnsi="宋体" w:eastAsia="宋体" w:cs="宋体"/>
          <w:color w:val="auto"/>
          <w:highlight w:val="none"/>
        </w:rPr>
      </w:pPr>
      <w:r>
        <w:rPr>
          <w:rFonts w:hint="eastAsia" w:ascii="宋体" w:hAnsi="宋体" w:eastAsia="宋体" w:cs="宋体"/>
          <w:color w:val="auto"/>
          <w:highlight w:val="none"/>
        </w:rPr>
        <w:t>注：表格中“</w:t>
      </w:r>
      <w:r>
        <w:rPr>
          <w:rFonts w:hint="eastAsia" w:ascii="宋体" w:hAnsi="宋体" w:eastAsia="宋体" w:cs="宋体"/>
          <w:color w:val="auto"/>
          <w:highlight w:val="none"/>
        </w:rPr>
        <w:sym w:font="Wingdings" w:char="00FE"/>
      </w:r>
      <w:r>
        <w:rPr>
          <w:rFonts w:hint="eastAsia" w:ascii="宋体" w:hAnsi="宋体" w:eastAsia="宋体" w:cs="宋体"/>
          <w:color w:val="auto"/>
          <w:highlight w:val="none"/>
        </w:rPr>
        <w:t>”项或“■”项为被选中项。</w:t>
      </w:r>
    </w:p>
    <w:p w14:paraId="46585EEF">
      <w:pPr>
        <w:pStyle w:val="4"/>
        <w:adjustRightInd w:val="0"/>
        <w:snapToGrid w:val="0"/>
        <w:spacing w:before="0" w:after="0" w:line="240" w:lineRule="auto"/>
        <w:rPr>
          <w:rFonts w:hint="eastAsia" w:ascii="宋体" w:hAnsi="宋体" w:eastAsia="宋体" w:cs="宋体"/>
          <w:color w:val="auto"/>
          <w:highlight w:val="none"/>
        </w:rPr>
        <w:sectPr>
          <w:pgSz w:w="11906" w:h="16839"/>
          <w:pgMar w:top="1134" w:right="1175" w:bottom="1185" w:left="1330" w:header="969" w:footer="970" w:gutter="0"/>
          <w:pgNumType w:fmt="decimal"/>
          <w:cols w:space="720" w:num="1"/>
        </w:sectPr>
      </w:pPr>
    </w:p>
    <w:p w14:paraId="45D7617F">
      <w:pPr>
        <w:pStyle w:val="4"/>
        <w:adjustRightInd w:val="0"/>
        <w:snapToGrid w:val="0"/>
        <w:spacing w:before="0" w:after="0" w:line="24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t>二 总则</w:t>
      </w:r>
    </w:p>
    <w:p w14:paraId="539C0EB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及投标人</w:t>
      </w:r>
    </w:p>
    <w:p w14:paraId="74C8366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：是指依法进行</w:t>
      </w:r>
      <w:r>
        <w:rPr>
          <w:rFonts w:hint="eastAsia" w:ascii="宋体" w:hAnsi="宋体" w:eastAsia="宋体" w:cs="宋体"/>
          <w:color w:val="auto"/>
          <w:szCs w:val="21"/>
          <w:highlight w:val="none"/>
          <w:lang w:val="en-US" w:eastAsia="zh-CN"/>
        </w:rPr>
        <w:t>招标</w:t>
      </w:r>
      <w:r>
        <w:rPr>
          <w:rFonts w:hint="eastAsia" w:ascii="宋体" w:hAnsi="宋体" w:eastAsia="宋体" w:cs="宋体"/>
          <w:color w:val="auto"/>
          <w:szCs w:val="21"/>
          <w:highlight w:val="none"/>
        </w:rPr>
        <w:t>采购的国家机关、事业单位、团体组织。本项目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见投标人须知表1.1款。</w:t>
      </w:r>
    </w:p>
    <w:p w14:paraId="702A995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：是指集中采购机构或从事采购代理业务的社会中介机构，本项目的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见投标人须知表1.2款。</w:t>
      </w:r>
    </w:p>
    <w:p w14:paraId="11ED124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 投标人：是指向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提供货物、工程或者服务的法人、非法人组织或者自然人。本项目的投标人及其投标货物须满足以下条件：</w:t>
      </w:r>
    </w:p>
    <w:p w14:paraId="5541199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在中华人民共和国境内注册，能够独立承担民事责任，有生产或供应能力的本国</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33F0E83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1.3.2 具备关于</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条件的规定，遵守本项目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本级和上级财政部门政府采购的有关规定。</w:t>
      </w:r>
    </w:p>
    <w:p w14:paraId="733B849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以</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认可的方式获得了本项目的招标文件。</w:t>
      </w:r>
    </w:p>
    <w:p w14:paraId="2F53994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1.3.4 符合投标人须知表1.3.4款中规定的资格条件。</w:t>
      </w:r>
    </w:p>
    <w:p w14:paraId="5A267D5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 如投标人须知表1.4款中允许联合体投标，对联合体规定如下：</w:t>
      </w:r>
    </w:p>
    <w:p w14:paraId="027247A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1.4.1 两个以上</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可以组成一个投标联合体，以一个投标人的身份投标。</w:t>
      </w:r>
    </w:p>
    <w:p w14:paraId="5017BCD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联合体各方均应符合《中华人民共和国政府采购法》第二十二条规定的条件。</w:t>
      </w:r>
    </w:p>
    <w:p w14:paraId="4330B43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1.4.3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根据采购项目对投标人的特殊要求，联合体中至少应当有一方符合相关规定。</w:t>
      </w:r>
    </w:p>
    <w:p w14:paraId="0CFAF3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1.4.4 联合体各方应签订共同投标协议，明确约定联合体各方承担的工作和相应的责任。</w:t>
      </w:r>
    </w:p>
    <w:p w14:paraId="61CB977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1.4.5 大中型企业、其他自然人、法人或者非法人组织与小型、微型企业组成联合体共同参加投标，共同投标协议中应写明小型、微型企业的协议合同金额占到共同投标协议投标总金额的比例。</w:t>
      </w:r>
    </w:p>
    <w:p w14:paraId="512B2B2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1.4.6 联合体中有同类资质的</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按照联合体分工承担相同工作的，按照较低的资质等级确定联合体的资质等级。</w:t>
      </w:r>
    </w:p>
    <w:p w14:paraId="332F17F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1.4.7 以联合体形式参加政府采购活动的，联合体各方不得再单独参加或者与其他</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另外组成联合体参加本项目投标，否则相关投标将被认定为投标无效。</w:t>
      </w:r>
    </w:p>
    <w:p w14:paraId="15AD8E3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（1）两个以上的自然人、法人或者其他组织可以组成一个联合体，以一个投标人的身份共同参加政府采购活动。</w:t>
      </w:r>
    </w:p>
    <w:p w14:paraId="1CDF1C7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（2）联合体中标的，联合体各方应共同与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签订采购合同，就采购合同约定的事项对</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承担连带责任。</w:t>
      </w:r>
    </w:p>
    <w:p w14:paraId="3A7F9DC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1.4.8 对联合体投标的其他资格要求见投标人须知表1.4.8款。</w:t>
      </w:r>
    </w:p>
    <w:p w14:paraId="6AAF51D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 单位负责人为同一人或者存在直接控股、管理关系的不同</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，其相关投标将被认定为投标无效。</w:t>
      </w:r>
    </w:p>
    <w:p w14:paraId="605B238B">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 为本项目提供过整体设计、规范编制或者项目管理、监理、检测等服务的</w:t>
      </w:r>
      <w:r>
        <w:rPr>
          <w:rFonts w:hint="eastAsia" w:ascii="宋体" w:hAnsi="宋体" w:eastAsia="宋体" w:cs="宋体"/>
          <w:b/>
          <w:bCs/>
          <w:color w:val="auto"/>
          <w:szCs w:val="21"/>
          <w:highlight w:val="none"/>
          <w:lang w:eastAsia="zh-CN"/>
        </w:rPr>
        <w:t>投标人</w:t>
      </w:r>
      <w:r>
        <w:rPr>
          <w:rFonts w:hint="eastAsia" w:ascii="宋体" w:hAnsi="宋体" w:eastAsia="宋体" w:cs="宋体"/>
          <w:b/>
          <w:bCs/>
          <w:color w:val="auto"/>
          <w:szCs w:val="21"/>
          <w:highlight w:val="none"/>
        </w:rPr>
        <w:t>，不得再参加本项目上述服务以外的其他采购活动。否则其投标将被认定为投标无效。</w:t>
      </w:r>
    </w:p>
    <w:p w14:paraId="3D45BB1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1.7 投标人在投标过程中不得向</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提供、给予任何有价值的物品，影响其正常决策行为。一经发现，其将被认定为投标无效。</w:t>
      </w:r>
    </w:p>
    <w:p w14:paraId="57E5E70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2.资金来源</w:t>
      </w:r>
    </w:p>
    <w:p w14:paraId="49ABEB1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2.1  本项目的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已获得足以支付本次招标后所签订的合同项下的资金（包括财政性资金和本项目采购中无法与财政性资金分割的非财政性资金）。</w:t>
      </w:r>
    </w:p>
    <w:p w14:paraId="5B11B6C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2.2项目预算金额和分项或分包最高限价见投标人须知表2.2款。</w:t>
      </w:r>
    </w:p>
    <w:p w14:paraId="29FF1895">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2.3投标人报价超过招标文件规定的预算金额或者分项、分包最高限价的，其投标将被认定为投标无效。</w:t>
      </w:r>
    </w:p>
    <w:p w14:paraId="00FB76CE">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3.语言文字</w:t>
      </w:r>
    </w:p>
    <w:p w14:paraId="6FE01465">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除专用术语外，与投标有关的语言均使用中文。必要时专用术语应附有中文注释。对不同文字文本投标文件的解释发生异议的，以中文文本为准。</w:t>
      </w:r>
    </w:p>
    <w:p w14:paraId="7828CCE0">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4.计量单位</w:t>
      </w:r>
    </w:p>
    <w:p w14:paraId="08C2CE7C">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除投标人须知表4款中有特殊要求外，投标文件中所使用的计量单位，应采用中华人民共和国法定计量单位。</w:t>
      </w:r>
    </w:p>
    <w:p w14:paraId="1A6198F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5.投标费用</w:t>
      </w:r>
    </w:p>
    <w:p w14:paraId="30E4764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不论投标的结果如何，投标人应承担所有与准备和参加投标有关的费用。</w:t>
      </w:r>
    </w:p>
    <w:p w14:paraId="67CC517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6.现场考察、开标前答疑会</w:t>
      </w:r>
    </w:p>
    <w:p w14:paraId="6F9A49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6.1</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"_踏勘现场" </w:instrText>
      </w:r>
      <w:r>
        <w:rPr>
          <w:rFonts w:hint="eastAsia" w:ascii="宋体" w:hAnsi="宋体" w:eastAsia="宋体" w:cs="宋体"/>
          <w:color w:val="auto"/>
          <w:highlight w:val="none"/>
        </w:rPr>
        <w:fldChar w:fldCharType="separate"/>
      </w:r>
      <w:r>
        <w:rPr>
          <w:rFonts w:hint="eastAsia" w:ascii="宋体" w:hAnsi="宋体" w:eastAsia="宋体" w:cs="宋体"/>
          <w:color w:val="auto"/>
          <w:szCs w:val="21"/>
          <w:highlight w:val="none"/>
        </w:rPr>
        <w:t>投标人须知表</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6.1款规定组织现场考察或开标前答疑会的，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按规定的时间、地点组织投标人现场考察或开标前答疑会，或者在领取招标文件期限截止后以书面形式通知所有获取招标文件的潜在投标人。</w:t>
      </w:r>
    </w:p>
    <w:p w14:paraId="386FEF61">
      <w:pPr>
        <w:adjustRightInd w:val="0"/>
        <w:snapToGrid w:val="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6.2</w:t>
      </w:r>
      <w:r>
        <w:rPr>
          <w:rFonts w:hint="eastAsia" w:ascii="宋体" w:hAnsi="宋体" w:eastAsia="宋体" w:cs="宋体"/>
          <w:color w:val="auto"/>
          <w:kern w:val="0"/>
          <w:szCs w:val="21"/>
          <w:highlight w:val="none"/>
        </w:rPr>
        <w:t>由于未参加现场踏勘或标前答疑而导致对项目实际情况不了解，影响技术文件编制、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"https://www.baidu.com/s?wd=%E6%8A%95%E6%A0%87%E6%8A%A5%E4%BB%B7&amp;tn=44039180_cpr&amp;fenlei=mv6quAkxTZn0IZRqIHckPjm4nH00T1dWuyfdP1u9uyPBrjKhmvDv0ZwV5Hcvrjm3rH6sPfKWUMw85HfYnjn4nH6sgvPsT6KdThsqpZwYTjCEQLGCpyw9Uz4Bmy-bIi4WUvYETgN-TLwGUv3EPj63P1RkPH6Y" \t "_blank"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Cs w:val="21"/>
          <w:highlight w:val="none"/>
        </w:rPr>
        <w:t>投标报价</w:t>
      </w:r>
      <w:r>
        <w:rPr>
          <w:rFonts w:hint="eastAsia" w:ascii="宋体" w:hAnsi="宋体" w:eastAsia="宋体" w:cs="宋体"/>
          <w:color w:val="auto"/>
          <w:kern w:val="0"/>
          <w:szCs w:val="21"/>
          <w:highlight w:val="none"/>
        </w:rPr>
        <w:fldChar w:fldCharType="end"/>
      </w:r>
      <w:r>
        <w:rPr>
          <w:rFonts w:hint="eastAsia" w:ascii="宋体" w:hAnsi="宋体" w:eastAsia="宋体" w:cs="宋体"/>
          <w:color w:val="auto"/>
          <w:kern w:val="0"/>
          <w:szCs w:val="21"/>
          <w:highlight w:val="none"/>
        </w:rPr>
        <w:t>准确性、综合因素响应不全面等问题的，由投标人自行承担相应后果。</w:t>
      </w:r>
    </w:p>
    <w:p w14:paraId="3F2A9E9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6.3现场考察及参加标前答疑会所发生的费用及一切责任由投标人自行承担。</w:t>
      </w:r>
    </w:p>
    <w:p w14:paraId="1DB13A4F">
      <w:pPr>
        <w:pStyle w:val="4"/>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三 招标文件</w:t>
      </w:r>
    </w:p>
    <w:p w14:paraId="2D73A6B4">
      <w:pPr>
        <w:numPr>
          <w:ilvl w:val="0"/>
          <w:numId w:val="4"/>
        </w:num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招标文件构成</w:t>
      </w:r>
    </w:p>
    <w:p w14:paraId="0C08A89A">
      <w:pPr>
        <w:numPr>
          <w:ilvl w:val="1"/>
          <w:numId w:val="4"/>
        </w:numPr>
        <w:adjustRightInd w:val="0"/>
        <w:snapToGrid w:val="0"/>
        <w:rPr>
          <w:rFonts w:hint="eastAsia" w:ascii="宋体" w:hAnsi="宋体" w:eastAsia="宋体" w:cs="宋体"/>
          <w:color w:val="auto"/>
          <w:highlight w:val="none"/>
        </w:rPr>
      </w:pPr>
      <w:r>
        <w:rPr>
          <w:rFonts w:hint="eastAsia" w:ascii="宋体" w:hAnsi="宋体" w:eastAsia="宋体" w:cs="宋体"/>
          <w:color w:val="auto"/>
          <w:szCs w:val="21"/>
          <w:highlight w:val="none"/>
        </w:rPr>
        <w:t>招标</w:t>
      </w:r>
      <w:r>
        <w:rPr>
          <w:rFonts w:hint="eastAsia" w:ascii="宋体" w:hAnsi="宋体" w:eastAsia="宋体" w:cs="宋体"/>
          <w:color w:val="auto"/>
          <w:highlight w:val="none"/>
        </w:rPr>
        <w:t>文件内容如下:</w:t>
      </w:r>
    </w:p>
    <w:p w14:paraId="12C30120">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招标公告</w:t>
      </w:r>
    </w:p>
    <w:p w14:paraId="4A8E2EA0">
      <w:pPr>
        <w:numPr>
          <w:ilvl w:val="0"/>
          <w:numId w:val="5"/>
        </w:num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投标人须知</w:t>
      </w:r>
    </w:p>
    <w:p w14:paraId="54287952">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第二章 投标文件内容及格式</w:t>
      </w:r>
    </w:p>
    <w:p w14:paraId="4315069C">
      <w:pPr>
        <w:adjustRightInd w:val="0"/>
        <w:snapToGrid w:val="0"/>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第三章 </w:t>
      </w:r>
      <w:r>
        <w:rPr>
          <w:rFonts w:hint="eastAsia" w:ascii="宋体" w:hAnsi="宋体" w:eastAsia="宋体" w:cs="宋体"/>
          <w:color w:val="auto"/>
          <w:highlight w:val="none"/>
          <w:lang w:eastAsia="zh-CN"/>
        </w:rPr>
        <w:t>采购需求</w:t>
      </w:r>
    </w:p>
    <w:p w14:paraId="636D6DBF">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第四章 评标方法</w:t>
      </w:r>
    </w:p>
    <w:p w14:paraId="04B84CA3">
      <w:pPr>
        <w:adjustRightInd w:val="0"/>
        <w:snapToGrid w:val="0"/>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第五章 采购合同条款及格式</w:t>
      </w:r>
    </w:p>
    <w:p w14:paraId="1B8BCA16">
      <w:pPr>
        <w:adjustRightInd w:val="0"/>
        <w:snapToGrid w:val="0"/>
        <w:rPr>
          <w:rFonts w:ascii="宋体" w:hAnsi="宋体" w:eastAsia="宋体" w:cs="宋体"/>
          <w:color w:val="auto"/>
          <w:szCs w:val="21"/>
          <w:highlight w:val="none"/>
        </w:rPr>
      </w:pPr>
      <w:r>
        <w:rPr>
          <w:rFonts w:hint="eastAsia" w:ascii="宋体" w:hAnsi="宋体" w:eastAsia="宋体" w:cs="宋体"/>
          <w:color w:val="auto"/>
          <w:szCs w:val="21"/>
          <w:highlight w:val="none"/>
        </w:rPr>
        <w:t>8.2 投标人应认真阅读招标文件所有的事项、格式、条款等。如投标人没有按照招标文件要求提交资料，或者投标文件没有对招标文件做出实质性响应，可能导致其投标被认定为投标无效。</w:t>
      </w:r>
    </w:p>
    <w:p w14:paraId="245A6D3C">
      <w:pPr>
        <w:adjustRightInd w:val="0"/>
        <w:snapToGrid w:val="0"/>
        <w:rPr>
          <w:rFonts w:hint="eastAsia" w:ascii="宋体" w:hAnsi="宋体" w:eastAsia="宋体" w:cs="宋体"/>
          <w:color w:val="auto"/>
          <w:szCs w:val="21"/>
          <w:highlight w:val="none"/>
          <w:lang w:eastAsia="zh-CN"/>
        </w:rPr>
      </w:pPr>
      <w:bookmarkStart w:id="28" w:name="_Hlk30060307"/>
      <w:r>
        <w:rPr>
          <w:rFonts w:ascii="宋体" w:hAnsi="宋体" w:eastAsia="宋体" w:cs="宋体"/>
          <w:color w:val="auto"/>
          <w:szCs w:val="21"/>
          <w:highlight w:val="none"/>
        </w:rPr>
        <w:t xml:space="preserve">8.3 </w:t>
      </w:r>
      <w:r>
        <w:rPr>
          <w:rFonts w:hint="eastAsia" w:ascii="宋体" w:hAnsi="宋体" w:eastAsia="宋体" w:cs="宋体"/>
          <w:color w:val="auto"/>
          <w:szCs w:val="21"/>
          <w:highlight w:val="none"/>
        </w:rPr>
        <w:t>本项目招标公告发布媒体见投标人须知表8.3款。</w:t>
      </w:r>
      <w:bookmarkEnd w:id="28"/>
    </w:p>
    <w:p w14:paraId="04E931FE">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9.招标文件的澄清与修改</w:t>
      </w:r>
    </w:p>
    <w:p w14:paraId="1B46E1F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可以对已发出的招标文件进行澄清或者修改。澄清或者修改的内容可能影响投标文件编制的，应当在投标截止时间至少15日前，在原公告发布媒体上发布变更公告，并以书面形式通知所有获取招标文件的潜在投标人；不足15日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应当顺延提交投标文件的截止时间。</w:t>
      </w:r>
    </w:p>
    <w:p w14:paraId="0BFA7D1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9.2澄清或者修改的内容为招标文件的组成部分，对所有招标文件的收受人具有约束力。投标人在收到上述通知后，应及时向</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回函确认。</w:t>
      </w:r>
    </w:p>
    <w:p w14:paraId="412A6795">
      <w:pPr>
        <w:pStyle w:val="4"/>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四  投标文件的编制</w:t>
      </w:r>
    </w:p>
    <w:p w14:paraId="13A386F2">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10. 投标范围</w:t>
      </w:r>
    </w:p>
    <w:p w14:paraId="40A7CF97">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10.1 项目有分包的，投标人可对招标文件其中某一个分包或几个分包进行投标。</w:t>
      </w:r>
    </w:p>
    <w:p w14:paraId="7948CFEE">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10.2 投标人应当对所投分包在招标文件中“</w:t>
      </w:r>
      <w:r>
        <w:rPr>
          <w:rFonts w:hint="eastAsia" w:ascii="宋体" w:hAnsi="宋体" w:eastAsia="宋体" w:cs="宋体"/>
          <w:b/>
          <w:bCs/>
          <w:color w:val="auto"/>
          <w:szCs w:val="21"/>
          <w:highlight w:val="none"/>
          <w:lang w:eastAsia="zh-CN"/>
        </w:rPr>
        <w:t>采购需求</w:t>
      </w:r>
      <w:r>
        <w:rPr>
          <w:rFonts w:hint="eastAsia" w:ascii="宋体" w:hAnsi="宋体" w:eastAsia="宋体" w:cs="宋体"/>
          <w:b/>
          <w:bCs/>
          <w:color w:val="auto"/>
          <w:szCs w:val="21"/>
          <w:highlight w:val="none"/>
        </w:rPr>
        <w:t>”所列的所有内容进行投标，如仅响应分包中某一部分内容，其该包投标将被认定为投标无效。</w:t>
      </w:r>
    </w:p>
    <w:p w14:paraId="4C6D3999">
      <w:pPr>
        <w:pStyle w:val="8"/>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10.3 如一个分包内包含多种产品的，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将在投标人须知表10.3款中载明核心产品，多家投标人提供的核心产品品牌相同的，按照第四章“评标办法”第3款“同一品牌产品”规定处理。</w:t>
      </w:r>
    </w:p>
    <w:p w14:paraId="4DBDEA1C">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10.4 无论招标文件第三章</w:t>
      </w:r>
      <w:r>
        <w:rPr>
          <w:rFonts w:hint="eastAsia" w:ascii="宋体" w:hAnsi="宋体" w:eastAsia="宋体" w:cs="宋体"/>
          <w:color w:val="auto"/>
          <w:szCs w:val="21"/>
          <w:highlight w:val="none"/>
          <w:lang w:eastAsia="zh-CN"/>
        </w:rPr>
        <w:t>采购需求</w:t>
      </w:r>
      <w:r>
        <w:rPr>
          <w:rFonts w:hint="eastAsia" w:ascii="宋体" w:hAnsi="宋体" w:eastAsia="宋体" w:cs="宋体"/>
          <w:color w:val="auto"/>
          <w:szCs w:val="21"/>
          <w:highlight w:val="none"/>
        </w:rPr>
        <w:t>中是否要求，投标人所投货物均应符合国家强制性标准。</w:t>
      </w:r>
    </w:p>
    <w:p w14:paraId="068DACAA">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11.投标文件构成</w:t>
      </w:r>
    </w:p>
    <w:p w14:paraId="08EF021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11.1 投标人应完整地按招标文件提供的投标文件格式及要求编写投标文件。投标文件应包括资格证明文件、符合性证明文件、其它材料</w:t>
      </w:r>
      <w:r>
        <w:rPr>
          <w:rFonts w:hint="eastAsia" w:ascii="宋体" w:hAnsi="宋体" w:eastAsia="宋体" w:cs="宋体"/>
          <w:color w:val="auto"/>
          <w:szCs w:val="21"/>
          <w:highlight w:val="none"/>
          <w:lang w:val="en-US" w:eastAsia="zh-CN"/>
        </w:rPr>
        <w:t>及落实政府采购政策证明材料四</w:t>
      </w:r>
      <w:r>
        <w:rPr>
          <w:rFonts w:hint="eastAsia" w:ascii="宋体" w:hAnsi="宋体" w:eastAsia="宋体" w:cs="宋体"/>
          <w:color w:val="auto"/>
          <w:szCs w:val="21"/>
          <w:highlight w:val="none"/>
        </w:rPr>
        <w:t>部分。具体见第二章 投标文件内容及格式。</w:t>
      </w:r>
    </w:p>
    <w:p w14:paraId="3FC4204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11.2 投标人应按招标文件提供的格式编写投标文件。招标文件提供标准格式的按标准格式填列，未提供标准格式的可自行拟定。</w:t>
      </w:r>
    </w:p>
    <w:p w14:paraId="3BEF75C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11.3 样品或演示要求详见投标人须知表11.3款。</w:t>
      </w:r>
    </w:p>
    <w:p w14:paraId="39534F6F">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12.投标报价</w:t>
      </w:r>
    </w:p>
    <w:p w14:paraId="130E3635">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12.1 所有投标均按投标人须知表12.1款中要求货币进行报价。投标人的投标报价应遵守《中华人民共和国价格法》。同时，根据《中华人民共和国政府采购法》第三条的规定，为保证公平竞争，如有货物主体部分的赠与行为，其投标将被认定为投标无效。</w:t>
      </w:r>
    </w:p>
    <w:p w14:paraId="7FD94B87">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12.2投标价格应为投标货物（包括备品备件、专用工具等）的出厂价格（包括已在中国国内的进口货物完税后的交货价）、购买货物和伴随服务需缴纳的所有税费、运输费、保险费、装卸费、安装及调试费、检验费、技术服务费和培训费等完成所需的一切费用。</w:t>
      </w:r>
    </w:p>
    <w:p w14:paraId="5AEBE25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12.3 投标人应按招标文件要求在相关表格中标明投标货物及伴随服务的单价和总价，并由法定代表人（非法人组织的负责人）或其委托代理人签署。</w:t>
      </w:r>
    </w:p>
    <w:p w14:paraId="353929D5">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12.4  投标人所报的各分项投标单价在合同履行过程中是固定不变的，不得以任何理由予以变更。任何包含价格调整要求的投标，其投标将被认定为投标无效。</w:t>
      </w:r>
    </w:p>
    <w:p w14:paraId="28CB28F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12.5  每种货物只能有一个投标报价。</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不接受具有附加条件的报价。</w:t>
      </w:r>
    </w:p>
    <w:p w14:paraId="3DFDF11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12.6除非招标文件另有规定，报价原则上精确到小数点后两位。</w:t>
      </w:r>
    </w:p>
    <w:p w14:paraId="1285A066">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13.投标保证金</w:t>
      </w:r>
    </w:p>
    <w:p w14:paraId="76A4F72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13.1  投标人应提交投标人须知表13.1款中规定的投标保证金，并作为其投标的一部分。</w:t>
      </w:r>
    </w:p>
    <w:p w14:paraId="61E7A3DE">
      <w:pPr>
        <w:adjustRightInd w:val="0"/>
        <w:snapToGrid w:val="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13.2投标保证金缴纳人、招标文件领取人、投标登记人和投标人必须为同一组织机构或联合体内不同成员单位，否则将视同未按招标文件规定交纳投标保证金。</w:t>
      </w:r>
    </w:p>
    <w:p w14:paraId="73147FEF">
      <w:pPr>
        <w:adjustRightInd w:val="0"/>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13.3  投标人存在下列情形的，投标保证金不予退还:</w:t>
      </w:r>
    </w:p>
    <w:p w14:paraId="2843F7E8">
      <w:pPr>
        <w:adjustRightInd w:val="0"/>
        <w:snapToGrid w:val="0"/>
        <w:ind w:left="420" w:left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(1)在投标有效期内，投标人撤销投标的;</w:t>
      </w:r>
    </w:p>
    <w:p w14:paraId="25C0D098">
      <w:pPr>
        <w:adjustRightInd w:val="0"/>
        <w:snapToGrid w:val="0"/>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(2)中标后不按本须知第34款的规定与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签订合同的;</w:t>
      </w:r>
    </w:p>
    <w:p w14:paraId="01B5B24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(3)中标后不按本须知第35款的规定提交履约保证金的;</w:t>
      </w:r>
    </w:p>
    <w:p w14:paraId="3D614D6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(4)中标后不按本须知第36款的规定缴纳招标代理服务费的;</w:t>
      </w:r>
    </w:p>
    <w:p w14:paraId="7E72F6CC">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(5)存在其他违法违规行为的。</w:t>
      </w:r>
    </w:p>
    <w:p w14:paraId="4A667AA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  联合体投标的，可以由联合体中的一方或者共同提交投标保证金。以一方名义提交投标保证金的，对联合体各方均具有约束力。</w:t>
      </w:r>
    </w:p>
    <w:p w14:paraId="5E1C6595">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13.5  投标保证金的退还</w:t>
      </w:r>
    </w:p>
    <w:p w14:paraId="25934F28">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13.5.1  中标人应在与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签订合同之日起5个工作日内，及时联系保证金收受机构办理投标保证金退还手续。</w:t>
      </w:r>
    </w:p>
    <w:p w14:paraId="031B9C7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13.5.2 未中标投标人的投标保证金将在中标通知书发出之日暨中标结果公告公布之日起5个工作日内无息退还。投标人应及时联系保证金收受机构办理退还投标保证金手续。</w:t>
      </w:r>
    </w:p>
    <w:p w14:paraId="4B4404C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13.5.3投标人在投标截止时间前撤回已提交的投标文件的，投标人应自</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收到投标人书面撤回通知之日起５个工作日内，及时联系保证金收受机构办理投标保证金退还手续。</w:t>
      </w:r>
    </w:p>
    <w:p w14:paraId="3046EFB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13.5.4 采购投标担保函不予退回。</w:t>
      </w:r>
    </w:p>
    <w:p w14:paraId="4A2C5D9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13.6 因投标人自身原因导致无法及时退还的，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将不承担相应责任。</w:t>
      </w:r>
    </w:p>
    <w:p w14:paraId="246AEC08">
      <w:pPr>
        <w:adjustRightInd w:val="0"/>
        <w:snapToGrid w:val="0"/>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14. 证明投标标的的合格性和符合招标文件规定的技术文件</w:t>
      </w:r>
    </w:p>
    <w:p w14:paraId="0F321D5E">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14.1  投标人应提交证明文件，证明其投标内容符合招标文件规定。该证明文件是投标文件的一部分。</w:t>
      </w:r>
    </w:p>
    <w:p w14:paraId="661BD6E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 上款所述的证明文件，可以是文字资料、图纸和数据，它包括：</w:t>
      </w:r>
    </w:p>
    <w:p w14:paraId="1465DEF6">
      <w:pPr>
        <w:adjustRightInd w:val="0"/>
        <w:snapToGrid w:val="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14.2.1货物主要技术指标和性能的详细说明；</w:t>
      </w:r>
    </w:p>
    <w:p w14:paraId="3C1943A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14.2.2 货物从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开始使用至招标文件规定的保质期内正常、连续地使用所必须的备件和专用工具清单，包括备件和专用工具的货源及现行价格;</w:t>
      </w:r>
    </w:p>
    <w:p w14:paraId="3A2C943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14.2.3 对照招标文件技术规格，逐条说明所提供货物及伴随的工程和服务已对招标文件的技术规格做出了实质性的响应，或申明与技术规格条文的偏差和例外。</w:t>
      </w:r>
    </w:p>
    <w:p w14:paraId="191B728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15.投标有效期</w:t>
      </w:r>
    </w:p>
    <w:p w14:paraId="644E934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15.1 投标应在投标人须知表15.1款中规定的投标有效期内保持有效。投标有效期不满足要求的投标，其投标将被认定为投标无效。</w:t>
      </w:r>
    </w:p>
    <w:p w14:paraId="4DE820FB">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15.2 在特殊情况下，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可根据实际情况，在原投标有效期截止之前，要求投标人延长投标文件的有效期。接受该要求的投标人将不会被要求和允许修正其投标，且本须知中有关投标保证金的要求须在延长的有效期内继续有效。投标人可以拒绝延长投标有效期的要求，其投标保证金将及时无息退还。上述要求和答复都应以书面形式提交。</w:t>
      </w:r>
    </w:p>
    <w:p w14:paraId="7C6D7453">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rPr>
        <w:t>投标文件的签署及规定</w:t>
      </w:r>
    </w:p>
    <w:p w14:paraId="2B228164">
      <w:pPr>
        <w:adjustRightInd w:val="0"/>
        <w:snapToGrid w:val="0"/>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16.1 投标人应按投标人须知表16.1款中的规定，准备和递交投标文件正本、副本</w:t>
      </w:r>
      <w:r>
        <w:rPr>
          <w:rFonts w:hint="eastAsia" w:ascii="宋体" w:hAnsi="宋体" w:eastAsia="宋体" w:cs="宋体"/>
          <w:color w:val="auto"/>
          <w:szCs w:val="21"/>
          <w:highlight w:val="none"/>
          <w:lang w:val="en-US" w:eastAsia="zh-CN"/>
        </w:rPr>
        <w:t>和电子文档</w:t>
      </w:r>
      <w:r>
        <w:rPr>
          <w:rFonts w:hint="eastAsia" w:ascii="宋体" w:hAnsi="宋体" w:eastAsia="宋体" w:cs="宋体"/>
          <w:color w:val="auto"/>
          <w:szCs w:val="21"/>
          <w:highlight w:val="none"/>
        </w:rPr>
        <w:t>，每份投标文件封皮须清楚地标明“正本”或“副本”。若正本和副本不符，以正本为准。</w:t>
      </w:r>
    </w:p>
    <w:p w14:paraId="0DA9CDE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16.2 投标文件的正本需打印或用不褪色墨水书写，并由投标人的法定代表人（非法人组织负责人）或经其正式委托代理人按招标文件规定在投标文件上签字或盖章，并加盖单位印章。委托代理人须持有书面的“法定代表人（非法人组织负责人）授权委托书”，并将其附在投标文件中。如对投标文件进行了修改，则应由投标人的法定代表人（非法人组织负责人）或其委托代理人在每一修改处签字。投标文件的副本可采用正本的复印件。</w:t>
      </w:r>
    </w:p>
    <w:p w14:paraId="41285BBC">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16.3 所有投标文件采用不可拆装的胶订方式装订，否则其投标将被认定为投标无效。</w:t>
      </w:r>
    </w:p>
    <w:p w14:paraId="1427589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16.4 投标文件因字迹潦草无法辨认、表达不清或装订不当所引起的后果由投标人负责。</w:t>
      </w:r>
    </w:p>
    <w:p w14:paraId="2FD9D556">
      <w:pPr>
        <w:pStyle w:val="4"/>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五 投标文件的递交</w:t>
      </w:r>
    </w:p>
    <w:p w14:paraId="4FBD5439">
      <w:pPr>
        <w:numPr>
          <w:ilvl w:val="0"/>
          <w:numId w:val="6"/>
        </w:numPr>
        <w:adjustRightInd w:val="0"/>
        <w:snapToGrid w:val="0"/>
        <w:rPr>
          <w:rFonts w:hint="default"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rPr>
        <w:t>投标文件的密封</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标记</w:t>
      </w:r>
      <w:r>
        <w:rPr>
          <w:rFonts w:hint="eastAsia" w:ascii="宋体" w:hAnsi="宋体" w:eastAsia="宋体" w:cs="宋体"/>
          <w:b/>
          <w:bCs/>
          <w:color w:val="auto"/>
          <w:szCs w:val="21"/>
          <w:highlight w:val="none"/>
          <w:lang w:val="en-US" w:eastAsia="zh-CN"/>
        </w:rPr>
        <w:t>及递交</w:t>
      </w:r>
    </w:p>
    <w:p w14:paraId="1A2CCF5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17.1 投标人应将投标文件装订成册、密封，将正本和所有的副本密封，并进行包封。</w:t>
      </w:r>
    </w:p>
    <w:p w14:paraId="614930B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17.2 所有包装封皮上均应：</w:t>
      </w:r>
    </w:p>
    <w:p w14:paraId="289E0AE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（1）注明采购项目名称、</w:t>
      </w:r>
      <w:r>
        <w:rPr>
          <w:rFonts w:hint="eastAsia" w:ascii="宋体" w:hAnsi="宋体" w:eastAsia="宋体" w:cs="宋体"/>
          <w:color w:val="auto"/>
          <w:szCs w:val="21"/>
          <w:highlight w:val="none"/>
          <w:lang w:eastAsia="zh-CN"/>
        </w:rPr>
        <w:t>采购计划编号</w:t>
      </w:r>
      <w:r>
        <w:rPr>
          <w:rFonts w:hint="eastAsia" w:ascii="宋体" w:hAnsi="宋体" w:eastAsia="宋体" w:cs="宋体"/>
          <w:color w:val="auto"/>
          <w:szCs w:val="21"/>
          <w:highlight w:val="none"/>
        </w:rPr>
        <w:t>、包组号、投标人名称和“在（开标时间）之前不得启封”的字样。</w:t>
      </w:r>
    </w:p>
    <w:p w14:paraId="1B7766C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（2）在封口处加盖投标人单位公章。</w:t>
      </w:r>
    </w:p>
    <w:p w14:paraId="2722D9B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17.3 如果投标人未按上述要求密封，其投标文件将被</w:t>
      </w:r>
      <w:r>
        <w:rPr>
          <w:rFonts w:hint="eastAsia" w:ascii="宋体" w:hAnsi="宋体" w:eastAsia="宋体" w:cs="宋体"/>
          <w:b/>
          <w:bCs/>
          <w:color w:val="auto"/>
          <w:szCs w:val="21"/>
          <w:highlight w:val="none"/>
        </w:rPr>
        <w:t>拒绝接收</w:t>
      </w:r>
      <w:r>
        <w:rPr>
          <w:rFonts w:hint="eastAsia" w:ascii="宋体" w:hAnsi="宋体" w:eastAsia="宋体" w:cs="宋体"/>
          <w:color w:val="auto"/>
          <w:szCs w:val="21"/>
          <w:highlight w:val="none"/>
        </w:rPr>
        <w:t>。</w:t>
      </w:r>
    </w:p>
    <w:p w14:paraId="400C7233">
      <w:pPr>
        <w:numPr>
          <w:ilvl w:val="0"/>
          <w:numId w:val="0"/>
        </w:numPr>
        <w:adjustRightInd w:val="0"/>
        <w:snapToGrid w:val="0"/>
        <w:ind w:leftChars="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val="en-US" w:eastAsia="zh-CN"/>
        </w:rPr>
        <w:t xml:space="preserve">17.4 </w:t>
      </w:r>
      <w:r>
        <w:rPr>
          <w:rFonts w:hint="eastAsia" w:ascii="宋体" w:hAnsi="宋体" w:eastAsia="宋体" w:cs="宋体"/>
          <w:b/>
          <w:bCs/>
          <w:color w:val="auto"/>
          <w:szCs w:val="21"/>
          <w:highlight w:val="none"/>
        </w:rPr>
        <w:t>投标人须于投标截止时间前将电子投标文件上传到产权招标交易系统并完成在线投标。</w:t>
      </w:r>
    </w:p>
    <w:p w14:paraId="099F04A8">
      <w:pPr>
        <w:numPr>
          <w:ilvl w:val="0"/>
          <w:numId w:val="7"/>
        </w:num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投标截止</w:t>
      </w:r>
    </w:p>
    <w:p w14:paraId="3DBFDBA8">
      <w:pPr>
        <w:pStyle w:val="2"/>
        <w:rPr>
          <w:rFonts w:hint="eastAsia" w:ascii="宋体" w:hAnsi="宋体" w:eastAsia="宋体" w:cs="宋体"/>
          <w:b w:val="0"/>
          <w:bCs w:val="0"/>
          <w:color w:val="auto"/>
          <w:szCs w:val="21"/>
          <w:highlight w:val="none"/>
        </w:rPr>
      </w:pPr>
      <w:r>
        <w:rPr>
          <w:rFonts w:hint="eastAsia" w:ascii="宋体" w:hAnsi="宋体" w:eastAsia="宋体" w:cs="宋体"/>
          <w:b w:val="0"/>
          <w:bCs w:val="0"/>
          <w:color w:val="auto"/>
          <w:kern w:val="2"/>
          <w:sz w:val="21"/>
          <w:szCs w:val="21"/>
          <w:highlight w:val="none"/>
          <w:lang w:val="en-US" w:eastAsia="zh-CN" w:bidi="ar-SA"/>
        </w:rPr>
        <w:t>18.1 投标人应在招标公告中规定的递交投标文件截止时间前，将投标文件递交到招标公告中规定的地点。</w:t>
      </w:r>
    </w:p>
    <w:p w14:paraId="4F577D6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有权按本须知的规定，延迟投标截止时间。在此情况下，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和投标人受投标截止时间制约的所有权利和义务均应延长至新的截止时间。</w:t>
      </w:r>
    </w:p>
    <w:p w14:paraId="2BC169B4">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19. 投标文件的接收、修改与撤回</w:t>
      </w:r>
    </w:p>
    <w:p w14:paraId="455AF2B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19.1 投标人在韶关市公共资源交易一体化平台“产权招标交易系统”成功上传投标文件后，在电子投标截止时间前</w:t>
      </w:r>
      <w:r>
        <w:rPr>
          <w:rFonts w:hint="eastAsia" w:ascii="宋体" w:hAnsi="宋体" w:eastAsia="宋体" w:cs="宋体"/>
          <w:b/>
          <w:bCs/>
          <w:color w:val="auto"/>
          <w:szCs w:val="21"/>
          <w:highlight w:val="none"/>
          <w:u w:val="none"/>
        </w:rPr>
        <w:t>可以撤回其投标</w:t>
      </w:r>
      <w:r>
        <w:rPr>
          <w:rFonts w:hint="eastAsia" w:ascii="宋体" w:hAnsi="宋体" w:eastAsia="宋体" w:cs="宋体"/>
          <w:color w:val="auto"/>
          <w:szCs w:val="21"/>
          <w:highlight w:val="none"/>
        </w:rPr>
        <w:t>。</w:t>
      </w:r>
    </w:p>
    <w:p w14:paraId="2D46200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19.2 纸质投标文件在投标截止时间后送达的，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w:t>
      </w:r>
      <w:r>
        <w:rPr>
          <w:rFonts w:hint="eastAsia" w:ascii="宋体" w:hAnsi="宋体" w:eastAsia="宋体" w:cs="宋体"/>
          <w:b/>
          <w:bCs/>
          <w:color w:val="auto"/>
          <w:szCs w:val="21"/>
          <w:highlight w:val="none"/>
        </w:rPr>
        <w:t>拒绝接收</w:t>
      </w:r>
      <w:r>
        <w:rPr>
          <w:rFonts w:hint="eastAsia" w:ascii="宋体" w:hAnsi="宋体" w:eastAsia="宋体" w:cs="宋体"/>
          <w:color w:val="auto"/>
          <w:szCs w:val="21"/>
          <w:highlight w:val="none"/>
        </w:rPr>
        <w:t>。</w:t>
      </w:r>
    </w:p>
    <w:p w14:paraId="4D947FA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19.3</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收到</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投标文件后，应当如实记载投标文件的送达时间和密封情况，并向投标人出具以下签收回执。</w:t>
      </w:r>
    </w:p>
    <w:p w14:paraId="54660696">
      <w:pPr>
        <w:adjustRightInd w:val="0"/>
        <w:snapToGrid w:val="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接收投标文件回执单</w:t>
      </w:r>
    </w:p>
    <w:tbl>
      <w:tblPr>
        <w:tblStyle w:val="17"/>
        <w:tblW w:w="7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4"/>
        <w:gridCol w:w="5396"/>
      </w:tblGrid>
      <w:tr w14:paraId="1104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520762C5">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采购项目名称</w:t>
            </w:r>
          </w:p>
        </w:tc>
        <w:tc>
          <w:tcPr>
            <w:tcW w:w="5396" w:type="dxa"/>
            <w:noWrap w:val="0"/>
            <w:vAlign w:val="center"/>
          </w:tcPr>
          <w:p w14:paraId="52EEC4D9">
            <w:pPr>
              <w:adjustRightInd w:val="0"/>
              <w:snapToGrid w:val="0"/>
              <w:jc w:val="center"/>
              <w:rPr>
                <w:rFonts w:hint="eastAsia" w:ascii="宋体" w:hAnsi="宋体" w:eastAsia="宋体" w:cs="宋体"/>
                <w:color w:val="auto"/>
                <w:szCs w:val="21"/>
                <w:highlight w:val="none"/>
              </w:rPr>
            </w:pPr>
          </w:p>
        </w:tc>
      </w:tr>
      <w:tr w14:paraId="64E21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06809592">
            <w:pPr>
              <w:adjustRightInd w:val="0"/>
              <w:snapToGrid w:val="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采购计划编号</w:t>
            </w:r>
          </w:p>
        </w:tc>
        <w:tc>
          <w:tcPr>
            <w:tcW w:w="5396" w:type="dxa"/>
            <w:noWrap w:val="0"/>
            <w:vAlign w:val="center"/>
          </w:tcPr>
          <w:p w14:paraId="582863CA">
            <w:pPr>
              <w:adjustRightInd w:val="0"/>
              <w:snapToGrid w:val="0"/>
              <w:jc w:val="center"/>
              <w:rPr>
                <w:rFonts w:hint="eastAsia" w:ascii="宋体" w:hAnsi="宋体" w:eastAsia="宋体" w:cs="宋体"/>
                <w:color w:val="auto"/>
                <w:szCs w:val="21"/>
                <w:highlight w:val="none"/>
              </w:rPr>
            </w:pPr>
          </w:p>
        </w:tc>
      </w:tr>
      <w:tr w14:paraId="228B0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703F5973">
            <w:pPr>
              <w:adjustRightInd w:val="0"/>
              <w:snapToGrid w:val="0"/>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项目编号</w:t>
            </w:r>
          </w:p>
        </w:tc>
        <w:tc>
          <w:tcPr>
            <w:tcW w:w="5396" w:type="dxa"/>
            <w:noWrap w:val="0"/>
            <w:vAlign w:val="center"/>
          </w:tcPr>
          <w:p w14:paraId="7566E972">
            <w:pPr>
              <w:adjustRightInd w:val="0"/>
              <w:snapToGrid w:val="0"/>
              <w:jc w:val="center"/>
              <w:rPr>
                <w:rFonts w:hint="eastAsia" w:ascii="宋体" w:hAnsi="宋体" w:eastAsia="宋体" w:cs="宋体"/>
                <w:color w:val="auto"/>
                <w:szCs w:val="21"/>
                <w:highlight w:val="none"/>
              </w:rPr>
            </w:pPr>
          </w:p>
        </w:tc>
      </w:tr>
      <w:tr w14:paraId="34FB6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3A3781F1">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5396" w:type="dxa"/>
            <w:noWrap w:val="0"/>
            <w:vAlign w:val="center"/>
          </w:tcPr>
          <w:p w14:paraId="26B74879">
            <w:pPr>
              <w:adjustRightInd w:val="0"/>
              <w:snapToGrid w:val="0"/>
              <w:jc w:val="center"/>
              <w:rPr>
                <w:rFonts w:hint="eastAsia" w:ascii="宋体" w:hAnsi="宋体" w:eastAsia="宋体" w:cs="宋体"/>
                <w:color w:val="auto"/>
                <w:szCs w:val="21"/>
                <w:highlight w:val="none"/>
              </w:rPr>
            </w:pPr>
          </w:p>
        </w:tc>
      </w:tr>
      <w:tr w14:paraId="3158E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4D51FD89">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递交时间</w:t>
            </w:r>
          </w:p>
        </w:tc>
        <w:tc>
          <w:tcPr>
            <w:tcW w:w="5396" w:type="dxa"/>
            <w:noWrap w:val="0"/>
            <w:vAlign w:val="center"/>
          </w:tcPr>
          <w:p w14:paraId="27582541">
            <w:pPr>
              <w:adjustRightInd w:val="0"/>
              <w:snapToGrid w:val="0"/>
              <w:jc w:val="center"/>
              <w:rPr>
                <w:rFonts w:hint="eastAsia" w:ascii="宋体" w:hAnsi="宋体" w:eastAsia="宋体" w:cs="宋体"/>
                <w:color w:val="auto"/>
                <w:szCs w:val="21"/>
                <w:highlight w:val="none"/>
              </w:rPr>
            </w:pPr>
          </w:p>
        </w:tc>
      </w:tr>
      <w:tr w14:paraId="05B5E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29F00CCF">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接收单位</w:t>
            </w:r>
          </w:p>
        </w:tc>
        <w:tc>
          <w:tcPr>
            <w:tcW w:w="5396" w:type="dxa"/>
            <w:noWrap w:val="0"/>
            <w:vAlign w:val="center"/>
          </w:tcPr>
          <w:p w14:paraId="1A279C35">
            <w:pPr>
              <w:adjustRightInd w:val="0"/>
              <w:snapToGrid w:val="0"/>
              <w:jc w:val="center"/>
              <w:rPr>
                <w:rFonts w:hint="eastAsia" w:ascii="宋体" w:hAnsi="宋体" w:eastAsia="宋体" w:cs="宋体"/>
                <w:color w:val="auto"/>
                <w:szCs w:val="21"/>
                <w:highlight w:val="none"/>
              </w:rPr>
            </w:pPr>
          </w:p>
        </w:tc>
      </w:tr>
      <w:tr w14:paraId="483D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44" w:type="dxa"/>
            <w:noWrap w:val="0"/>
            <w:vAlign w:val="center"/>
          </w:tcPr>
          <w:p w14:paraId="23FCF6E5">
            <w:pPr>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接收人签字</w:t>
            </w:r>
          </w:p>
        </w:tc>
        <w:tc>
          <w:tcPr>
            <w:tcW w:w="5396" w:type="dxa"/>
            <w:noWrap w:val="0"/>
            <w:vAlign w:val="center"/>
          </w:tcPr>
          <w:p w14:paraId="5A0F0139">
            <w:pPr>
              <w:adjustRightInd w:val="0"/>
              <w:snapToGrid w:val="0"/>
              <w:jc w:val="center"/>
              <w:rPr>
                <w:rFonts w:hint="eastAsia" w:ascii="宋体" w:hAnsi="宋体" w:eastAsia="宋体" w:cs="宋体"/>
                <w:color w:val="auto"/>
                <w:szCs w:val="21"/>
                <w:highlight w:val="none"/>
              </w:rPr>
            </w:pPr>
          </w:p>
        </w:tc>
      </w:tr>
    </w:tbl>
    <w:p w14:paraId="234346B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 xml:space="preserve"> 递交投标文件以后，如果投标人要进行修改或撤回投标，须提出书面申请并在投标截止时间前送达开标地点，投标人对投标文件的修改或撤回通知应按本须知规定编制、密封、标记。</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将予以接收，并视为投标文件的组成部分。否则，修改后的投标文件或撤回行为无效。</w:t>
      </w:r>
    </w:p>
    <w:p w14:paraId="27017D2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在投标截止时间之后，投标人不得对其</w:t>
      </w:r>
      <w:r>
        <w:rPr>
          <w:rFonts w:hint="eastAsia" w:ascii="宋体" w:hAnsi="宋体" w:eastAsia="宋体" w:cs="宋体"/>
          <w:color w:val="auto"/>
          <w:szCs w:val="21"/>
          <w:highlight w:val="none"/>
          <w:lang w:val="en-US" w:eastAsia="zh-CN"/>
        </w:rPr>
        <w:t>纸质</w:t>
      </w:r>
      <w:r>
        <w:rPr>
          <w:rFonts w:hint="eastAsia" w:ascii="宋体" w:hAnsi="宋体" w:eastAsia="宋体" w:cs="宋体"/>
          <w:color w:val="auto"/>
          <w:szCs w:val="21"/>
          <w:highlight w:val="none"/>
        </w:rPr>
        <w:t>投标文件做任何修改。</w:t>
      </w:r>
    </w:p>
    <w:p w14:paraId="07F3F0B4">
      <w:pPr>
        <w:adjustRightInd w:val="0"/>
        <w:snapToGrid w:val="0"/>
        <w:rPr>
          <w:rFonts w:hint="eastAsia"/>
          <w:color w:val="auto"/>
          <w:highlight w:val="none"/>
        </w:rPr>
      </w:pPr>
      <w:r>
        <w:rPr>
          <w:rFonts w:hint="eastAsia" w:ascii="宋体" w:hAnsi="宋体" w:eastAsia="宋体" w:cs="宋体"/>
          <w:color w:val="auto"/>
          <w:szCs w:val="21"/>
          <w:highlight w:val="none"/>
        </w:rPr>
        <w:t>19.</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和</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对所接收并当众宣读投标内容的投标文件概不退回。</w:t>
      </w:r>
    </w:p>
    <w:p w14:paraId="3A15C0D4">
      <w:pPr>
        <w:pStyle w:val="4"/>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六 开标及评标</w:t>
      </w:r>
    </w:p>
    <w:p w14:paraId="1D09130D">
      <w:pPr>
        <w:pStyle w:val="10"/>
        <w:adjustRightInd w:val="0"/>
        <w:snapToGrid w:val="0"/>
        <w:spacing w:line="360" w:lineRule="auto"/>
        <w:ind w:left="420" w:hanging="422" w:hangingChars="200"/>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20. 开标（电子开标）</w:t>
      </w:r>
    </w:p>
    <w:p w14:paraId="5ECF3C9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20.1 招标代理机构在《招标公告》中规定的日期、时间和地点组织公开开标。开标时原则上应当有招标人代表和投标人代表参加。参加开标的代表应签到以证明其出席。</w:t>
      </w:r>
    </w:p>
    <w:p w14:paraId="6A26582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20.2 开标时，主持人进入开标会议后，页面上将进行开标倒计时。到达开标时间后，主持人宣读“开标会议议程”，议程宣读完成后进行开标，点击“开始开标，下一步”，显示投标企业公司名，授权代表名称等信息，下一步进入“文件解密”环节。主持人点击“主持人解密”环节，并插入 CA 进行认证后，对投标电子标书进行解密操作。文件解密完成后，参会人员确认内容和电子投标书的有效性。点击“文件解密完成，进入评标环节”，进入评标环节。纸质标书由投标人或其推选的代表检查投标文件的密封情况，或由招标人委托的机构检查并见证，经确认无误后由招标代理机构保管，在电子评标过程无异常时，不需要拆封使用。</w:t>
      </w:r>
    </w:p>
    <w:p w14:paraId="3FE1B8B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20.3 招标人或招标代理机构将对开标过程进行记录，由参加开标的各投标人代表和相关工作人员签字确认，并存档备查。投标人未参加开标或未签字确认的，视同认可开标结果。</w:t>
      </w:r>
    </w:p>
    <w:p w14:paraId="5E214411">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20.4 投标人代表对开标过程和开标记录有疑义，以及认为招标人、招标代理机构相关工作人员有需要回避的情形的，应当场提出询问或者回避申请。</w:t>
      </w:r>
    </w:p>
    <w:p w14:paraId="4FDBB3C3">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20.5 开标结束后，招标人或者招标代理机构或评标委员会依法对投标人的资格进行审查。</w:t>
      </w:r>
    </w:p>
    <w:p w14:paraId="5FD92A1A">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20.6 开标截止后发现投标人不足三家或通过符合性审查的投标人少于三家时，作废标处理。</w:t>
      </w:r>
    </w:p>
    <w:p w14:paraId="2D2F975B">
      <w:pPr>
        <w:adjustRightInd w:val="0"/>
        <w:snapToGrid w:val="0"/>
        <w:rPr>
          <w:rFonts w:hint="eastAsia" w:ascii="宋体" w:hAnsi="宋体" w:eastAsia="宋体" w:cs="宋体"/>
          <w:b/>
          <w:bCs/>
          <w:color w:val="auto"/>
          <w:szCs w:val="21"/>
          <w:highlight w:val="none"/>
        </w:rPr>
      </w:pPr>
    </w:p>
    <w:p w14:paraId="6817EE3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21. 组建评标委员会</w:t>
      </w:r>
    </w:p>
    <w:p w14:paraId="6E713DD2">
      <w:pPr>
        <w:adjustRightInd w:val="0"/>
        <w:snapToGrid w:val="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按照有关规定依法组建评标委员会，负责本项目评标工作。</w:t>
      </w:r>
      <w:r>
        <w:rPr>
          <w:rFonts w:hint="eastAsia" w:ascii="宋体" w:hAnsi="宋体" w:eastAsia="宋体" w:cs="宋体"/>
          <w:b/>
          <w:bCs/>
          <w:color w:val="auto"/>
          <w:szCs w:val="21"/>
          <w:highlight w:val="none"/>
          <w:lang w:val="en-US" w:eastAsia="zh-CN"/>
        </w:rPr>
        <w:t>评标委员会成员由</w:t>
      </w:r>
      <w:r>
        <w:rPr>
          <w:rFonts w:hint="eastAsia" w:ascii="宋体" w:hAnsi="宋体" w:eastAsia="宋体" w:cs="宋体"/>
          <w:b/>
          <w:bCs/>
          <w:color w:val="auto"/>
          <w:szCs w:val="21"/>
          <w:highlight w:val="none"/>
          <w:u w:val="single"/>
          <w:lang w:val="en-US" w:eastAsia="zh-CN"/>
        </w:rPr>
        <w:t xml:space="preserve"> 5 </w:t>
      </w:r>
      <w:r>
        <w:rPr>
          <w:rFonts w:hint="eastAsia" w:ascii="宋体" w:hAnsi="宋体" w:eastAsia="宋体" w:cs="宋体"/>
          <w:b/>
          <w:bCs/>
          <w:color w:val="auto"/>
          <w:szCs w:val="21"/>
          <w:highlight w:val="none"/>
        </w:rPr>
        <w:t>名</w:t>
      </w:r>
      <w:r>
        <w:rPr>
          <w:rFonts w:hint="eastAsia" w:ascii="宋体" w:hAnsi="宋体" w:eastAsia="宋体" w:cs="宋体"/>
          <w:b/>
          <w:bCs/>
          <w:color w:val="auto"/>
          <w:szCs w:val="21"/>
          <w:highlight w:val="none"/>
          <w:lang w:eastAsia="zh-CN"/>
        </w:rPr>
        <w:t>单数成员组成</w:t>
      </w:r>
      <w:r>
        <w:rPr>
          <w:rFonts w:hint="eastAsia" w:ascii="宋体" w:hAnsi="宋体" w:eastAsia="宋体" w:cs="宋体"/>
          <w:b/>
          <w:bCs/>
          <w:color w:val="auto"/>
          <w:szCs w:val="21"/>
          <w:highlight w:val="none"/>
          <w:lang w:val="en-US" w:eastAsia="zh-CN"/>
        </w:rPr>
        <w:t>。</w:t>
      </w:r>
    </w:p>
    <w:p w14:paraId="22B31524">
      <w:pPr>
        <w:adjustRightInd w:val="0"/>
        <w:snapToGrid w:val="0"/>
        <w:rPr>
          <w:rFonts w:hint="eastAsia" w:ascii="宋体" w:hAnsi="宋体" w:eastAsia="宋体" w:cs="宋体"/>
          <w:color w:val="auto"/>
          <w:szCs w:val="21"/>
          <w:highlight w:val="none"/>
        </w:rPr>
      </w:pPr>
      <w:r>
        <w:rPr>
          <w:rFonts w:hint="eastAsia" w:ascii="宋体" w:hAnsi="宋体" w:eastAsia="宋体" w:cs="宋体"/>
          <w:b/>
          <w:bCs/>
          <w:color w:val="auto"/>
          <w:szCs w:val="21"/>
          <w:highlight w:val="none"/>
        </w:rPr>
        <w:t xml:space="preserve">22.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rPr>
        <w:t>资格审查</w:t>
      </w:r>
    </w:p>
    <w:p w14:paraId="60CC6B0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22.1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或</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依据法律法规和招标文件中规定的内容，对投标人的资格进行审查，投标人应按照第二章《投标文件内容及格式》中的相应要求提交资格证明材料。未通过资格审查的投标人不能进入评标，其投标将被认定为投标无效；通过资格审查的投标人不足3家的，不得评标。</w:t>
      </w:r>
    </w:p>
    <w:p w14:paraId="0661041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22.2 </w:t>
      </w: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或</w:t>
      </w:r>
      <w:r>
        <w:rPr>
          <w:rFonts w:hint="eastAsia" w:ascii="宋体" w:hAnsi="宋体" w:eastAsia="宋体" w:cs="宋体"/>
          <w:b/>
          <w:bCs/>
          <w:color w:val="auto"/>
          <w:szCs w:val="21"/>
          <w:highlight w:val="none"/>
          <w:lang w:eastAsia="zh-CN"/>
        </w:rPr>
        <w:t>招标代理机构</w:t>
      </w:r>
      <w:r>
        <w:rPr>
          <w:rFonts w:hint="eastAsia" w:ascii="宋体" w:hAnsi="宋体" w:eastAsia="宋体" w:cs="宋体"/>
          <w:b/>
          <w:bCs/>
          <w:color w:val="auto"/>
          <w:szCs w:val="21"/>
          <w:highlight w:val="none"/>
        </w:rPr>
        <w:t>将在投标截止日当天查询投标人的信用记录。投标人存在不良信用记录的，其投标将被认定为投标无效。</w:t>
      </w:r>
    </w:p>
    <w:p w14:paraId="74F0CA8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22.2.1 不良信用记录指：投标人在中国政府采购网（www.ccgp.gov.cn）被列入政府采购严重违法失信行为记录名单，或在“信用中国”网站（www.creditchina.gov.cn）被列入失信被执行人、重大税收违法</w:t>
      </w:r>
      <w:r>
        <w:rPr>
          <w:rFonts w:hint="eastAsia" w:ascii="宋体" w:hAnsi="宋体" w:eastAsia="宋体" w:cs="宋体"/>
          <w:color w:val="auto"/>
          <w:szCs w:val="21"/>
          <w:highlight w:val="none"/>
          <w:lang w:val="en-US" w:eastAsia="zh-CN"/>
        </w:rPr>
        <w:t>失信主体</w:t>
      </w:r>
      <w:r>
        <w:rPr>
          <w:rFonts w:hint="eastAsia" w:ascii="宋体" w:hAnsi="宋体" w:eastAsia="宋体" w:cs="宋体"/>
          <w:color w:val="auto"/>
          <w:szCs w:val="21"/>
          <w:highlight w:val="none"/>
        </w:rPr>
        <w:t>，以及存在《中华人民共和国政府采购法实施条例》第十九条规定的行政处罚记录。</w:t>
      </w:r>
    </w:p>
    <w:p w14:paraId="0591CECA">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以联合体形式参加投标的，联合体任何成员存在以上不良信用记录的，联合体投标将被认定为</w:t>
      </w:r>
      <w:r>
        <w:rPr>
          <w:rFonts w:hint="eastAsia" w:ascii="宋体" w:hAnsi="宋体" w:eastAsia="宋体" w:cs="宋体"/>
          <w:b/>
          <w:bCs/>
          <w:color w:val="auto"/>
          <w:szCs w:val="21"/>
          <w:highlight w:val="none"/>
        </w:rPr>
        <w:t>投标无效</w:t>
      </w:r>
      <w:r>
        <w:rPr>
          <w:rFonts w:hint="eastAsia" w:ascii="宋体" w:hAnsi="宋体" w:eastAsia="宋体" w:cs="宋体"/>
          <w:color w:val="auto"/>
          <w:szCs w:val="21"/>
          <w:highlight w:val="none"/>
        </w:rPr>
        <w:t>。</w:t>
      </w:r>
    </w:p>
    <w:p w14:paraId="10FDCFA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22.2.2 查询及记录方式：</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经办人将查询网页打印并存档备查。投标人不良信用记录以</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查询结果为准。</w:t>
      </w:r>
    </w:p>
    <w:p w14:paraId="30740E9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在本招标文件规定的查询时间之后，网站信息发生的任何变更均不再作为评标依据。</w:t>
      </w:r>
    </w:p>
    <w:p w14:paraId="4C4C5EB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投标人自行提供的与网站信息不一致的其他证明材料亦不作为资格审查依据。</w:t>
      </w:r>
    </w:p>
    <w:p w14:paraId="7E946C9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23.符合性审查</w:t>
      </w:r>
    </w:p>
    <w:p w14:paraId="1327DBA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 xml:space="preserve">    符合性检查是指依据招标文件的规定，从投标文件的有效性和完整性对招标文件的响应程度进行审查，以确定是否对招标文件的实质性要求做出响应。投标人应按照第二章《投标文件内容及格式》中的相应要求，提交符合性证明材料。未通过符合性审查的投标人不能进入下一阶段评审，其投标将被认定为投标无效；通过符合性审查的投标人数量不足3家的，不得作进一步的比较和评价。</w:t>
      </w:r>
    </w:p>
    <w:p w14:paraId="0DF3793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24 投标文件的澄清</w:t>
      </w:r>
    </w:p>
    <w:p w14:paraId="22E6AF1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24.1 在评标期间，评标委员会将以书面方式要求投标人对其投标文件中含义不明确、对同类问题表述不一致或者有明显文字和计算错误的内容作必要的澄清、说明或补正。投标人的澄清、说明或补正应在评标委员会规定的时间内以书面方式进行，并不得超出投标文件范围或者改变投标文件的实质性内容。</w:t>
      </w:r>
      <w:r>
        <w:rPr>
          <w:rFonts w:hint="eastAsia" w:ascii="宋体" w:hAnsi="宋体" w:eastAsia="宋体" w:cs="宋体"/>
          <w:b/>
          <w:bCs/>
          <w:color w:val="auto"/>
          <w:szCs w:val="21"/>
          <w:highlight w:val="none"/>
        </w:rPr>
        <w:t>投标人拒不进行澄清、说明、补正的，或者不能在规定时间内作出书面澄清、说明、补正的，其投标将被作为无效投标处理。</w:t>
      </w:r>
    </w:p>
    <w:p w14:paraId="3CFA965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24.2 投标人的澄清、说明或补正将作为投标文件的一部分。</w:t>
      </w:r>
    </w:p>
    <w:p w14:paraId="4C90573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24.3 投标文件报价出现前后不一致的，按照下列规定修正：</w:t>
      </w:r>
    </w:p>
    <w:p w14:paraId="691B711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（1）投标文件中开标一览表内容与投标文件中相应内容不一致的，以开标一览表为准；</w:t>
      </w:r>
    </w:p>
    <w:p w14:paraId="6507410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（2）大写金额和小写金额不一致的，以大写金额为准；</w:t>
      </w:r>
    </w:p>
    <w:p w14:paraId="236FA25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（3）单价金额小数点或者百分比有明显错位的，以开标一览表的总价为准，并修改单价；</w:t>
      </w:r>
    </w:p>
    <w:p w14:paraId="4CF486B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（4）总价金额与按单价汇总金额不一致的，以单价金额计算结果为准。</w:t>
      </w:r>
    </w:p>
    <w:p w14:paraId="15ACF09E">
      <w:pPr>
        <w:adjustRightInd w:val="0"/>
        <w:snapToGrid w:val="0"/>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同时出现两种以上不一致的，按照前款规定的顺序修正。修正后的报价经投标人确认后产生约束力，投标人不确认的，其投标将被认定为投标无效。</w:t>
      </w:r>
    </w:p>
    <w:p w14:paraId="5C207FE4">
      <w:pPr>
        <w:adjustRightInd w:val="0"/>
        <w:snapToGrid w:val="0"/>
        <w:rPr>
          <w:rFonts w:hint="eastAsia" w:ascii="宋体" w:hAnsi="宋体" w:eastAsia="宋体" w:cs="宋体"/>
          <w:color w:val="auto"/>
          <w:highlight w:val="none"/>
        </w:rPr>
      </w:pPr>
      <w:r>
        <w:rPr>
          <w:rFonts w:hint="eastAsia" w:ascii="宋体" w:hAnsi="宋体" w:eastAsia="宋体" w:cs="宋体"/>
          <w:color w:val="auto"/>
          <w:szCs w:val="21"/>
          <w:highlight w:val="none"/>
        </w:rPr>
        <w:t>24.4</w:t>
      </w:r>
      <w:r>
        <w:rPr>
          <w:rFonts w:hint="eastAsia" w:ascii="宋体" w:hAnsi="宋体" w:eastAsia="宋体" w:cs="宋体"/>
          <w:b/>
          <w:bCs/>
          <w:color w:val="auto"/>
          <w:szCs w:val="21"/>
          <w:highlight w:val="none"/>
        </w:rPr>
        <w:t>评标委员会认为</w:t>
      </w:r>
      <w:r>
        <w:rPr>
          <w:rFonts w:hint="eastAsia" w:ascii="宋体" w:hAnsi="宋体" w:eastAsia="宋体" w:cs="宋体"/>
          <w:color w:val="auto"/>
          <w:szCs w:val="21"/>
          <w:highlight w:val="none"/>
        </w:rPr>
        <w:t>投标人的报价明显低于其他通过符合性审查投标人的报价，有可能影响产品质量或者不能诚信履约的，应当要求其在评标现场合理的时间内提供书面说明，必要时提交相关证明材料；投标人在不能证明其报价合理性的，评标委员会应当将其作为</w:t>
      </w:r>
      <w:r>
        <w:rPr>
          <w:rFonts w:hint="eastAsia" w:ascii="宋体" w:hAnsi="宋体" w:eastAsia="宋体" w:cs="宋体"/>
          <w:b/>
          <w:bCs/>
          <w:color w:val="auto"/>
          <w:szCs w:val="21"/>
          <w:highlight w:val="none"/>
        </w:rPr>
        <w:t>无效投标</w:t>
      </w:r>
      <w:r>
        <w:rPr>
          <w:rFonts w:hint="eastAsia" w:ascii="宋体" w:hAnsi="宋体" w:eastAsia="宋体" w:cs="宋体"/>
          <w:color w:val="auto"/>
          <w:szCs w:val="21"/>
          <w:highlight w:val="none"/>
        </w:rPr>
        <w:t>处理。提交证明材料的合理时间按第四章 评标方法规定执行。</w:t>
      </w:r>
    </w:p>
    <w:p w14:paraId="08C51070">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25样品及演示</w:t>
      </w:r>
    </w:p>
    <w:p w14:paraId="183E302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25.1投标人须知表11.3款中要求投标人提供样品的，按照投标人须知表25.1款中样品的评审方法以及评审标准进行评审。</w:t>
      </w:r>
    </w:p>
    <w:p w14:paraId="6AE7DF3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25.2采购活动结束后，对于未中标人提供的样品，应当及时退还或者经未中标人同意后自行处理；对于中标人提供的样品，应当按招标文件规定进行保管、封存，并作为履约验收的参考。</w:t>
      </w:r>
    </w:p>
    <w:p w14:paraId="247B02E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25.3演示的评审方法以及评审标准具体内容见投标人须知表25.1款。</w:t>
      </w:r>
    </w:p>
    <w:p w14:paraId="098297D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26.投标无效</w:t>
      </w:r>
    </w:p>
    <w:p w14:paraId="585CBF56">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26.1 在比较与评价之前，根据本须知的规定，评标委员会将审查每份投标文件是否实质上响应了招标文件的要求。</w:t>
      </w:r>
    </w:p>
    <w:p w14:paraId="1CCBA119">
      <w:pPr>
        <w:adjustRightInd w:val="0"/>
        <w:snapToGrid w:val="0"/>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实质性要求是指招标文件中带有★号标识内容（包括本级及其下级编号中所有内容）等文字说明的要求。</w:t>
      </w:r>
    </w:p>
    <w:p w14:paraId="782858E4">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对招标文件的实质性要求进行响应是指与招标文件中带有★号标识内容的文字说明、条款、条件和规格等要求相符。</w:t>
      </w:r>
    </w:p>
    <w:p w14:paraId="7A683976">
      <w:pPr>
        <w:adjustRightInd w:val="0"/>
        <w:snapToGrid w:val="0"/>
        <w:ind w:firstLine="42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如果投标文件没有对招标文件的实质性要求进行响应，将作为无效投标处理，投标人不得再对投标文件进行任何修正从而使其投标成为实质上响应的投标。</w:t>
      </w:r>
    </w:p>
    <w:p w14:paraId="3F6FB66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评标委员会决定投标的响应性只根据招标文件要求、投标文件内容及财政主管部门指定媒体发布的相关信息。</w:t>
      </w:r>
    </w:p>
    <w:p w14:paraId="2B39A74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26.2 如发现下列情况之一的，其投标将被认定为投标无效：</w:t>
      </w:r>
    </w:p>
    <w:p w14:paraId="7BDEB7D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未按招标文件的规定提交投标保证金的；</w:t>
      </w:r>
    </w:p>
    <w:p w14:paraId="68A035C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未按照招标文件规定要求签署、盖章的；</w:t>
      </w:r>
    </w:p>
    <w:p w14:paraId="1F2C716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投标人的报价超过了招标文件中规定的预算金额或者最高限价的；</w:t>
      </w:r>
    </w:p>
    <w:p w14:paraId="26BF244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不具备招标文件中规定的资格要求的；</w:t>
      </w:r>
    </w:p>
    <w:p w14:paraId="7DCDCD2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不符合法规和招标文件中规定的其他实质性要求的。</w:t>
      </w:r>
    </w:p>
    <w:p w14:paraId="3AF0E98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与其他投标人串通投标，或者与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串通投标；</w:t>
      </w:r>
    </w:p>
    <w:p w14:paraId="3E5EB644">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（7） 评标委员会认为投标人的报价明显低于其他通过符合性检查投标人的报价，有可能影响履约的，且投标人未按照规定证明其报价合理性的；</w:t>
      </w:r>
    </w:p>
    <w:p w14:paraId="304006B8">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（8） 投标文件含有</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不能接受的附加条件的；</w:t>
      </w:r>
    </w:p>
    <w:p w14:paraId="7E2CCEE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（9） 属于法律、法规和招标文件规定的其他投标无效情形；</w:t>
      </w:r>
    </w:p>
    <w:p w14:paraId="64818736">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27.比较与评价</w:t>
      </w:r>
    </w:p>
    <w:p w14:paraId="4961BCA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27.1 经符合性审查合格的投标文件，评标委员会将根据招标文件确定的评标方法和标准，对其技术部分和商务部分作进一步的比较和评价。</w:t>
      </w:r>
    </w:p>
    <w:p w14:paraId="1DA58F8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27.2 评标严格按照招标文件的要求和条件进行。根据实际情况，在投标人须知表27.2款中规定采用下列一种评标方法，详细评标标准见第四章 评标方法。</w:t>
      </w:r>
    </w:p>
    <w:p w14:paraId="212833C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最低评标价法，是指投标文件满足招标文件全部实质性要求，且投标报价最低的投标人为中标候选人的评标方法。</w:t>
      </w:r>
    </w:p>
    <w:p w14:paraId="1D4AFA9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综合评分法，是指投标文件满足招标文件全部实质性要求，且按照评审因素的量化指标评审得分最高的投标人为中标候选人的评标方法。</w:t>
      </w:r>
    </w:p>
    <w:p w14:paraId="7646FFE5">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28.废标</w:t>
      </w:r>
    </w:p>
    <w:p w14:paraId="31BF883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出现下列情形之一，将导致项目</w:t>
      </w:r>
      <w:r>
        <w:rPr>
          <w:rFonts w:hint="eastAsia" w:ascii="宋体" w:hAnsi="宋体" w:eastAsia="宋体" w:cs="宋体"/>
          <w:b/>
          <w:bCs/>
          <w:color w:val="auto"/>
          <w:szCs w:val="21"/>
          <w:highlight w:val="none"/>
        </w:rPr>
        <w:t>废标</w:t>
      </w:r>
      <w:r>
        <w:rPr>
          <w:rFonts w:hint="eastAsia" w:ascii="宋体" w:hAnsi="宋体" w:eastAsia="宋体" w:cs="宋体"/>
          <w:color w:val="auto"/>
          <w:szCs w:val="21"/>
          <w:highlight w:val="none"/>
        </w:rPr>
        <w:t>：</w:t>
      </w:r>
    </w:p>
    <w:p w14:paraId="02931E86">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（1）符合专业条件的投标人或者对招标文件做实质性响应的投标人不足3家；</w:t>
      </w:r>
    </w:p>
    <w:p w14:paraId="0E0BB0B3">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（2）出现影响采购公正的违法、违规行为的；</w:t>
      </w:r>
    </w:p>
    <w:p w14:paraId="090CAEC4">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（3）投标人的报价均超过了采购预算或最高限价，</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不能支付的；</w:t>
      </w:r>
    </w:p>
    <w:p w14:paraId="686CA0EE">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（4）因重大变故，采购任务取消的。</w:t>
      </w:r>
    </w:p>
    <w:p w14:paraId="34727529">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29.中标候选人的推荐原则及标准</w:t>
      </w:r>
    </w:p>
    <w:p w14:paraId="1AE86EB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29.1除第32条规定外，评标委员会将根据评标标准，对实质上响应招标文件的投标人按下列方法进行排序，推荐中标候选人：</w:t>
      </w:r>
    </w:p>
    <w:p w14:paraId="48BE69EC">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用最低评标价法的，除了算数修正和落实政府采购政策需进行的价格扣除外，不对投标人的投标价格进行任何调整。评标结果按修正和扣除后的投标报价由低到高顺序排列。报价相同的，按第四章评标办法规定执行。</w:t>
      </w:r>
    </w:p>
    <w:p w14:paraId="13768DEF">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（2）采用综合评分法的，评标结果按评审后得分由高到低顺序排列。得分相同的，按第四章评标办法规定执行。</w:t>
      </w:r>
    </w:p>
    <w:p w14:paraId="3D05814C">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29.2评标委员会将根据评标标准，按投标人须知表29.2款中规定的数量推荐中标候选人。</w:t>
      </w:r>
    </w:p>
    <w:p w14:paraId="67A9194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29.3因推荐中标候选人名单产生其他问题，由评标委员会集体研究处理。</w:t>
      </w:r>
    </w:p>
    <w:p w14:paraId="07997A4B">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30.保密原则</w:t>
      </w:r>
    </w:p>
    <w:p w14:paraId="1B248BA5">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30.1 评标将在严格保密的情况下进行。</w:t>
      </w:r>
    </w:p>
    <w:p w14:paraId="6484B77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30.2 有关人员应当遵守评标工作纪律，不得泄露评审文件、评标情况和评标过程中获悉的国家秘密、商业秘密。</w:t>
      </w:r>
    </w:p>
    <w:p w14:paraId="038F1022">
      <w:pPr>
        <w:pStyle w:val="4"/>
        <w:spacing w:line="240" w:lineRule="auto"/>
        <w:rPr>
          <w:rFonts w:hint="eastAsia" w:ascii="宋体" w:hAnsi="宋体" w:eastAsia="宋体" w:cs="宋体"/>
          <w:color w:val="auto"/>
          <w:highlight w:val="none"/>
        </w:rPr>
      </w:pPr>
      <w:r>
        <w:rPr>
          <w:rFonts w:hint="eastAsia" w:ascii="宋体" w:hAnsi="宋体" w:eastAsia="宋体" w:cs="宋体"/>
          <w:color w:val="auto"/>
          <w:highlight w:val="none"/>
        </w:rPr>
        <w:t>七 确定中标</w:t>
      </w:r>
    </w:p>
    <w:p w14:paraId="32FB415A">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31.确定中标人</w:t>
      </w:r>
    </w:p>
    <w:p w14:paraId="7AC5FA82">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由</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委托评标委员会按照投标人须知表31中规定的方式确定中标人。</w:t>
      </w:r>
    </w:p>
    <w:p w14:paraId="4BBF07D3">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在收到评标报告5个工作日内未按评标报告推荐的中标候选人顺序确定中标人，又不能说明合法理由的，视同按评标报告推荐的顺序确定排名第一的中标候选人为中标人。</w:t>
      </w:r>
    </w:p>
    <w:p w14:paraId="55C38C01">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32.采购任务取消</w:t>
      </w:r>
    </w:p>
    <w:p w14:paraId="78E531B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因重大变故采购任务取消时，</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有权拒绝任何</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中标，且对受影响的投标人不承担任何责任。</w:t>
      </w:r>
    </w:p>
    <w:p w14:paraId="53FDABCE">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33.中标通知书</w:t>
      </w:r>
    </w:p>
    <w:p w14:paraId="49A36CB2">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33.1 </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应当自中标人确定之日起2个工作日内，在</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媒体上公告中标结果。同时向中标人发出中标通知书。</w:t>
      </w:r>
    </w:p>
    <w:p w14:paraId="2E7C0D0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中标通知书是合同的组成部分。</w:t>
      </w:r>
    </w:p>
    <w:p w14:paraId="3944EEC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34.签订合同</w:t>
      </w:r>
    </w:p>
    <w:p w14:paraId="387EB3A1">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34.1 中标人应当自发出中标通知书之日起 </w:t>
      </w: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 xml:space="preserve"> 日内，与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签订书面合同。</w:t>
      </w:r>
    </w:p>
    <w:p w14:paraId="32195ACA">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招标文件、中标人的投标文件及其澄清文件等，均为签订合同的依据。所签订的合同不得对招标文件确定的事项和中标人投标文件作实质性修改。</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不得向中标人提出任何不合理的要求，作为签订合同的条件。</w:t>
      </w:r>
    </w:p>
    <w:p w14:paraId="4628C92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34.3 中标人拒绝与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签订合同的，</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可以按照评审报告推荐的中标候选人名单排序，确定下一中标候选人为中标人，也可以重新开展政府采购活动。</w:t>
      </w:r>
    </w:p>
    <w:p w14:paraId="2ADEEB93">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35.履约保证金</w:t>
      </w:r>
    </w:p>
    <w:p w14:paraId="7DDAE1F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35.1 中标人应按照投标人须知表35.1款规定向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缴纳履约保证金。</w:t>
      </w:r>
    </w:p>
    <w:p w14:paraId="69B31BD9">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35.2 如果中标人没有按照上述履约保证金的规定执行，将视为拒绝签订放弃中标资格，中标人的投标保证金将不予退还。在此情况下，</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可确定下一中标候选人为中标人，也可以重新开展采购活动。</w:t>
      </w:r>
    </w:p>
    <w:p w14:paraId="34D02B9D">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36.采购代理服务费</w:t>
      </w:r>
    </w:p>
    <w:p w14:paraId="03E6F6CE">
      <w:pPr>
        <w:adjustRightInd w:val="0"/>
        <w:snapToGrid w:val="0"/>
        <w:ind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中标人须按照投标人须知表36款规定，向</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支付招标代理服务费。</w:t>
      </w:r>
    </w:p>
    <w:p w14:paraId="7F8C686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37.廉洁自律规定</w:t>
      </w:r>
    </w:p>
    <w:p w14:paraId="57126F1D">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37.1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工作人员不得以不正当手段获取政府采购代理业务，不得与</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、投标人恶意串通操纵政府采购活动。</w:t>
      </w:r>
    </w:p>
    <w:p w14:paraId="330238BF">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37.2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工作人员不得接受</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或者投标人组织的宴请、旅游、娱乐，不得收受礼品、现金、有价证券等，不得向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或者投标人报销应当由个人承担的费用。</w:t>
      </w:r>
    </w:p>
    <w:p w14:paraId="4D22D688">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38.人员回避</w:t>
      </w:r>
    </w:p>
    <w:p w14:paraId="42275F1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投标人认为</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及其相关人员有法律法规所列与其他投标人有利害关系的，可以向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书面提出回避申请，并说明理由。</w:t>
      </w:r>
    </w:p>
    <w:p w14:paraId="3F42A572">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39.质疑与接收</w:t>
      </w:r>
    </w:p>
    <w:p w14:paraId="4375860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39.1 投标人认为招标文件、招标过程和中标结果使自己的权益受到损害的，可以根据有关规定，依法向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或其委托的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提出质疑。</w:t>
      </w:r>
    </w:p>
    <w:p w14:paraId="09F19513">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39.2 质疑投标人应按照</w:t>
      </w:r>
      <w:r>
        <w:rPr>
          <w:rFonts w:hint="eastAsia" w:ascii="宋体" w:hAnsi="宋体" w:eastAsia="宋体" w:cs="宋体"/>
          <w:color w:val="auto"/>
          <w:szCs w:val="21"/>
          <w:highlight w:val="none"/>
          <w:lang w:val="en-US" w:eastAsia="zh-CN"/>
        </w:rPr>
        <w:t>有关</w:t>
      </w:r>
      <w:r>
        <w:rPr>
          <w:rFonts w:hint="eastAsia" w:ascii="宋体" w:hAnsi="宋体" w:eastAsia="宋体" w:cs="宋体"/>
          <w:color w:val="auto"/>
          <w:szCs w:val="21"/>
          <w:highlight w:val="none"/>
        </w:rPr>
        <w:t>部门制定的《质疑函范本》格式，在法定质疑期内以纸质形式提出质疑，针对同一采购程序环节的质疑应一次性提出。</w:t>
      </w:r>
    </w:p>
    <w:p w14:paraId="4196CD5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超出法定质疑期的、重复提出的、分次提出的或内容、形式不符合《政府采购质疑和投诉办法》的，质疑投标人将依法承担不利后果。</w:t>
      </w:r>
    </w:p>
    <w:p w14:paraId="54A76907">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39.3 </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质疑函接收部门、联系电话和通讯地址, 见投标人须知表39.3款。</w:t>
      </w:r>
    </w:p>
    <w:p w14:paraId="3B657A57">
      <w:pPr>
        <w:adjustRightInd w:val="0"/>
        <w:snapToGrid w:val="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40.履约验收</w:t>
      </w:r>
    </w:p>
    <w:p w14:paraId="4A8400A2">
      <w:pPr>
        <w:adjustRightInd w:val="0"/>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本项目</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及其委托的</w:t>
      </w:r>
      <w:r>
        <w:rPr>
          <w:rFonts w:hint="eastAsia" w:ascii="宋体" w:hAnsi="宋体" w:eastAsia="宋体" w:cs="宋体"/>
          <w:color w:val="auto"/>
          <w:szCs w:val="21"/>
          <w:highlight w:val="none"/>
          <w:lang w:eastAsia="zh-CN"/>
        </w:rPr>
        <w:t>招标代理机构</w:t>
      </w:r>
      <w:r>
        <w:rPr>
          <w:rFonts w:hint="eastAsia" w:ascii="宋体" w:hAnsi="宋体" w:eastAsia="宋体" w:cs="宋体"/>
          <w:color w:val="auto"/>
          <w:szCs w:val="21"/>
          <w:highlight w:val="none"/>
        </w:rPr>
        <w:t>将严格按照政府采购相关法律法规以及本项目招标文件的要求进行验收。</w:t>
      </w:r>
    </w:p>
    <w:p w14:paraId="59809FE9">
      <w:pPr>
        <w:pStyle w:val="3"/>
        <w:jc w:val="center"/>
        <w:rPr>
          <w:rFonts w:ascii="宋体" w:hAnsi="宋体" w:eastAsia="宋体" w:cs="宋体"/>
          <w:b/>
          <w:bCs/>
          <w:sz w:val="84"/>
          <w:szCs w:val="84"/>
        </w:rPr>
      </w:pPr>
      <w:r>
        <w:rPr>
          <w:rFonts w:hint="eastAsia" w:ascii="宋体" w:hAnsi="宋体" w:eastAsia="宋体" w:cs="宋体"/>
          <w:color w:val="auto"/>
          <w:highlight w:val="none"/>
        </w:rPr>
        <w:br w:type="page"/>
      </w:r>
      <w:r>
        <w:rPr>
          <w:rFonts w:hint="eastAsia" w:ascii="宋体" w:hAnsi="宋体" w:eastAsia="宋体" w:cs="宋体"/>
          <w:color w:val="auto"/>
          <w:highlight w:val="none"/>
        </w:rPr>
        <w:t>第二章 投标文件内容及格式</w:t>
      </w:r>
    </w:p>
    <w:p w14:paraId="149A6551">
      <w:pPr>
        <w:spacing w:line="360" w:lineRule="auto"/>
        <w:jc w:val="center"/>
        <w:rPr>
          <w:rFonts w:hint="eastAsia" w:ascii="宋体" w:hAnsi="宋体" w:eastAsia="宋体" w:cs="宋体"/>
          <w:b/>
          <w:sz w:val="24"/>
        </w:rPr>
      </w:pPr>
      <w:bookmarkStart w:id="29" w:name="_Toc24011_WPSOffice_Level2"/>
      <w:bookmarkStart w:id="30" w:name="_Toc23127_WPSOffice_Level2"/>
      <w:r>
        <w:rPr>
          <w:rFonts w:hint="eastAsia" w:ascii="宋体" w:hAnsi="宋体" w:eastAsia="宋体" w:cs="宋体"/>
          <w:b/>
          <w:sz w:val="32"/>
          <w:szCs w:val="32"/>
        </w:rPr>
        <w:t>重要提示</w:t>
      </w:r>
      <w:bookmarkEnd w:id="29"/>
      <w:bookmarkEnd w:id="30"/>
    </w:p>
    <w:p w14:paraId="2303F100">
      <w:pPr>
        <w:pStyle w:val="25"/>
        <w:rPr>
          <w:rFonts w:hint="eastAsia"/>
        </w:rPr>
      </w:pPr>
    </w:p>
    <w:p w14:paraId="07979013">
      <w:pPr>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1、投标人提供的证明材料，除需要投标人填报或有特殊说明外，均须按要求提供。</w:t>
      </w:r>
      <w:r>
        <w:rPr>
          <w:rFonts w:hint="eastAsia" w:ascii="宋体" w:hAnsi="宋体" w:eastAsia="宋体" w:cs="宋体"/>
          <w:b/>
          <w:bCs/>
          <w:sz w:val="28"/>
          <w:szCs w:val="28"/>
        </w:rPr>
        <w:t xml:space="preserve"> </w:t>
      </w:r>
    </w:p>
    <w:p w14:paraId="06B35950">
      <w:pPr>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2、投标人在编制投标文件时，对于给定格式的文件内容，必须按照给定的标准格式进行填报；对于没有给定标准格式的文件内容，可以由投标人自行设计。投标人在装订投标文件时,应严格按照本表中“投标文件装订顺序”进行装订。</w:t>
      </w:r>
    </w:p>
    <w:p w14:paraId="3FB4E1E4">
      <w:pPr>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3、投标文件应用中文书写。投标文件中所附或所引用的材料不是中文时，应附中文译本，并加盖公章。</w:t>
      </w:r>
    </w:p>
    <w:p w14:paraId="5391CF4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b/>
          <w:bCs/>
          <w:sz w:val="28"/>
          <w:szCs w:val="28"/>
        </w:rPr>
        <w:t>“资格性证明材料”</w:t>
      </w:r>
      <w:r>
        <w:rPr>
          <w:rFonts w:hint="eastAsia" w:ascii="宋体" w:hAnsi="宋体" w:eastAsia="宋体" w:cs="宋体"/>
          <w:sz w:val="28"/>
          <w:szCs w:val="28"/>
        </w:rPr>
        <w:t>所列内容即为采购项目的资格审查条件，有一项不符合要求，不能进入下一阶段评审。</w:t>
      </w:r>
    </w:p>
    <w:p w14:paraId="48EAE02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b/>
          <w:bCs/>
          <w:sz w:val="28"/>
          <w:szCs w:val="28"/>
        </w:rPr>
        <w:t>“符合性证明材料”</w:t>
      </w:r>
      <w:r>
        <w:rPr>
          <w:rFonts w:hint="eastAsia" w:ascii="宋体" w:hAnsi="宋体" w:eastAsia="宋体" w:cs="宋体"/>
          <w:sz w:val="28"/>
          <w:szCs w:val="28"/>
        </w:rPr>
        <w:t>所列内容即为采购项目的符合性审查条件，有一项不符合要求，不能进入下一阶段评审。</w:t>
      </w:r>
    </w:p>
    <w:p w14:paraId="55E58A6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6、“其他材料”</w:t>
      </w:r>
    </w:p>
    <w:p w14:paraId="26F3D743">
      <w:pPr>
        <w:spacing w:line="36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（1）</w:t>
      </w:r>
      <w:r>
        <w:rPr>
          <w:rFonts w:hint="eastAsia" w:ascii="宋体" w:hAnsi="宋体" w:eastAsia="宋体" w:cs="宋体"/>
          <w:kern w:val="0"/>
          <w:sz w:val="28"/>
          <w:szCs w:val="28"/>
        </w:rPr>
        <w:t>综合评分法：</w:t>
      </w:r>
      <w:r>
        <w:rPr>
          <w:rFonts w:hint="eastAsia" w:ascii="宋体" w:hAnsi="宋体" w:eastAsia="宋体" w:cs="宋体"/>
          <w:sz w:val="28"/>
          <w:szCs w:val="28"/>
        </w:rPr>
        <w:t>投标人可就</w:t>
      </w:r>
      <w:r>
        <w:rPr>
          <w:rFonts w:hint="eastAsia" w:ascii="宋体" w:hAnsi="宋体" w:eastAsia="宋体" w:cs="宋体"/>
          <w:kern w:val="0"/>
          <w:sz w:val="28"/>
          <w:szCs w:val="28"/>
        </w:rPr>
        <w:t>招标文件要求以及评分细则中各项要求提供相应材料。</w:t>
      </w:r>
    </w:p>
    <w:p w14:paraId="0E62C590">
      <w:pPr>
        <w:spacing w:line="360" w:lineRule="auto"/>
        <w:ind w:firstLine="560" w:firstLineChars="200"/>
        <w:rPr>
          <w:rFonts w:hint="eastAsia" w:ascii="宋体" w:hAnsi="宋体" w:eastAsia="宋体" w:cs="宋体"/>
          <w:kern w:val="0"/>
          <w:sz w:val="28"/>
          <w:szCs w:val="28"/>
        </w:rPr>
      </w:pPr>
      <w:r>
        <w:rPr>
          <w:rFonts w:hint="eastAsia" w:ascii="宋体" w:hAnsi="宋体" w:eastAsia="宋体" w:cs="宋体"/>
          <w:sz w:val="28"/>
          <w:szCs w:val="28"/>
        </w:rPr>
        <w:t>（2）</w:t>
      </w:r>
      <w:r>
        <w:rPr>
          <w:rFonts w:hint="eastAsia" w:ascii="宋体" w:hAnsi="宋体" w:eastAsia="宋体" w:cs="宋体"/>
          <w:kern w:val="0"/>
          <w:sz w:val="28"/>
          <w:szCs w:val="28"/>
        </w:rPr>
        <w:t>最低评标价法：</w:t>
      </w:r>
      <w:r>
        <w:rPr>
          <w:rFonts w:hint="eastAsia" w:ascii="宋体" w:hAnsi="宋体" w:eastAsia="宋体" w:cs="宋体"/>
          <w:sz w:val="28"/>
          <w:szCs w:val="28"/>
        </w:rPr>
        <w:t>投标人可就</w:t>
      </w:r>
      <w:r>
        <w:rPr>
          <w:rFonts w:hint="eastAsia" w:ascii="宋体" w:hAnsi="宋体" w:eastAsia="宋体" w:cs="宋体"/>
          <w:kern w:val="0"/>
          <w:sz w:val="28"/>
          <w:szCs w:val="28"/>
        </w:rPr>
        <w:t>招标文件要求提供相应材料。</w:t>
      </w:r>
    </w:p>
    <w:p w14:paraId="7C1D283A">
      <w:pPr>
        <w:pStyle w:val="25"/>
        <w:rPr>
          <w:rFonts w:eastAsia="宋体"/>
        </w:rPr>
      </w:pPr>
      <w:r>
        <w:rPr>
          <w:rFonts w:hint="eastAsia" w:ascii="宋体" w:hAnsi="宋体" w:eastAsia="宋体" w:cs="宋体"/>
          <w:kern w:val="0"/>
          <w:szCs w:val="28"/>
        </w:rPr>
        <w:t>7、“落实政府采购政策证明材料”所列内容即为采购项目落实政府采购政策所需证明材料，如不按要求提供，则无法享受政府采购相应折扣或优惠。</w:t>
      </w:r>
    </w:p>
    <w:p w14:paraId="3E85A337">
      <w:pPr>
        <w:rPr>
          <w:rFonts w:hint="eastAsia" w:ascii="宋体" w:hAnsi="宋体" w:eastAsia="宋体" w:cs="宋体"/>
          <w:szCs w:val="28"/>
        </w:rPr>
      </w:pPr>
    </w:p>
    <w:p w14:paraId="47683AC2">
      <w:pPr>
        <w:jc w:val="center"/>
        <w:rPr>
          <w:rFonts w:hint="eastAsia" w:ascii="宋体" w:hAnsi="宋体" w:eastAsia="宋体" w:cs="宋体"/>
          <w:b/>
          <w:bCs/>
          <w:sz w:val="32"/>
          <w:szCs w:val="32"/>
        </w:rPr>
      </w:pPr>
      <w:r>
        <w:rPr>
          <w:rFonts w:hint="eastAsia" w:ascii="宋体" w:hAnsi="宋体" w:eastAsia="宋体" w:cs="宋体"/>
          <w:szCs w:val="28"/>
        </w:rPr>
        <w:br w:type="page"/>
      </w:r>
      <w:bookmarkStart w:id="31" w:name="_Toc26322_WPSOffice_Level2"/>
      <w:bookmarkStart w:id="32" w:name="_Toc21111"/>
      <w:bookmarkStart w:id="33" w:name="_Toc21090_WPSOffice_Level2"/>
      <w:r>
        <w:rPr>
          <w:rFonts w:hint="eastAsia" w:ascii="宋体" w:hAnsi="宋体" w:eastAsia="宋体" w:cs="宋体"/>
          <w:b/>
          <w:bCs/>
          <w:sz w:val="32"/>
          <w:szCs w:val="32"/>
        </w:rPr>
        <w:t>投标文件外封面、封口格式</w:t>
      </w:r>
      <w:bookmarkEnd w:id="31"/>
      <w:bookmarkEnd w:id="32"/>
      <w:bookmarkEnd w:id="33"/>
    </w:p>
    <w:p w14:paraId="4DD00E8D">
      <w:pPr>
        <w:pStyle w:val="6"/>
        <w:rPr>
          <w:rFonts w:hint="eastAsia"/>
        </w:rPr>
      </w:pPr>
    </w:p>
    <w:p w14:paraId="11139B56">
      <w:pPr>
        <w:rPr>
          <w:rFonts w:hint="eastAsia" w:ascii="宋体" w:hAnsi="宋体" w:eastAsia="宋体" w:cs="宋体"/>
        </w:rPr>
      </w:pPr>
      <w:r>
        <w:rPr>
          <w:rFonts w:hint="eastAsia" w:ascii="宋体" w:hAnsi="宋体" w:eastAsia="宋体" w:cs="宋体"/>
          <w:sz w:val="28"/>
          <w:szCs w:val="28"/>
        </w:rPr>
        <w:t>封面格式：</w:t>
      </w:r>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60"/>
      </w:tblGrid>
      <w:tr w14:paraId="10DCA9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90" w:hRule="atLeast"/>
          <w:jc w:val="center"/>
        </w:trPr>
        <w:tc>
          <w:tcPr>
            <w:tcW w:w="5960" w:type="dxa"/>
            <w:tcBorders>
              <w:top w:val="single" w:color="auto" w:sz="12" w:space="0"/>
              <w:left w:val="single" w:color="auto" w:sz="12" w:space="0"/>
              <w:bottom w:val="single" w:color="auto" w:sz="12" w:space="0"/>
              <w:right w:val="single" w:color="auto" w:sz="12" w:space="0"/>
            </w:tcBorders>
            <w:noWrap w:val="0"/>
            <w:vAlign w:val="top"/>
          </w:tcPr>
          <w:p w14:paraId="2D41A035">
            <w:pPr>
              <w:jc w:val="center"/>
              <w:rPr>
                <w:rFonts w:hint="eastAsia" w:ascii="宋体" w:hAnsi="宋体" w:eastAsia="宋体" w:cs="宋体"/>
                <w:b/>
                <w:bCs/>
              </w:rPr>
            </w:pPr>
          </w:p>
          <w:p w14:paraId="3570FF14">
            <w:pPr>
              <w:jc w:val="center"/>
              <w:rPr>
                <w:rFonts w:hint="eastAsia" w:ascii="宋体" w:hAnsi="宋体" w:eastAsia="宋体" w:cs="宋体"/>
                <w:b/>
                <w:bCs/>
              </w:rPr>
            </w:pPr>
          </w:p>
          <w:p w14:paraId="25413DB8">
            <w:pPr>
              <w:jc w:val="center"/>
              <w:rPr>
                <w:rFonts w:hint="eastAsia" w:ascii="宋体" w:hAnsi="宋体" w:eastAsia="宋体" w:cs="宋体"/>
                <w:b/>
                <w:bCs/>
              </w:rPr>
            </w:pPr>
          </w:p>
          <w:p w14:paraId="07DCFAB5">
            <w:pPr>
              <w:jc w:val="center"/>
              <w:rPr>
                <w:rFonts w:hint="eastAsia" w:ascii="宋体" w:hAnsi="宋体" w:eastAsia="宋体" w:cs="宋体"/>
                <w:b/>
                <w:bCs/>
              </w:rPr>
            </w:pPr>
          </w:p>
          <w:p w14:paraId="55711756">
            <w:pPr>
              <w:jc w:val="center"/>
              <w:rPr>
                <w:rFonts w:hint="eastAsia" w:ascii="宋体" w:hAnsi="宋体" w:eastAsia="宋体" w:cs="宋体"/>
                <w:b/>
                <w:bCs/>
              </w:rPr>
            </w:pPr>
          </w:p>
          <w:p w14:paraId="7DF94037">
            <w:pPr>
              <w:jc w:val="center"/>
              <w:rPr>
                <w:rFonts w:hint="eastAsia" w:ascii="宋体" w:hAnsi="宋体" w:eastAsia="宋体" w:cs="宋体"/>
                <w:b/>
                <w:bCs/>
                <w:sz w:val="36"/>
                <w:szCs w:val="36"/>
              </w:rPr>
            </w:pPr>
            <w:r>
              <w:rPr>
                <w:rFonts w:hint="eastAsia" w:ascii="宋体" w:hAnsi="宋体" w:eastAsia="宋体" w:cs="宋体"/>
                <w:b/>
                <w:bCs/>
                <w:sz w:val="36"/>
                <w:szCs w:val="36"/>
              </w:rPr>
              <w:t>投标文件</w:t>
            </w:r>
          </w:p>
          <w:p w14:paraId="64B29EE7">
            <w:pPr>
              <w:jc w:val="cente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正本</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份/副本</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份/电子文档</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lang w:val="en-US" w:eastAsia="zh-CN"/>
              </w:rPr>
              <w:t>份</w:t>
            </w:r>
            <w:r>
              <w:rPr>
                <w:rFonts w:hint="eastAsia" w:ascii="宋体" w:hAnsi="宋体" w:eastAsia="宋体" w:cs="宋体"/>
                <w:b/>
                <w:bCs/>
                <w:sz w:val="24"/>
                <w:szCs w:val="24"/>
                <w:lang w:eastAsia="zh-CN"/>
              </w:rPr>
              <w:t>）</w:t>
            </w:r>
          </w:p>
          <w:p w14:paraId="54ABA5E3">
            <w:pPr>
              <w:jc w:val="left"/>
              <w:rPr>
                <w:rFonts w:hint="eastAsia" w:ascii="宋体" w:hAnsi="宋体" w:eastAsia="宋体" w:cs="宋体"/>
              </w:rPr>
            </w:pPr>
          </w:p>
          <w:p w14:paraId="4FF97CF2">
            <w:pPr>
              <w:jc w:val="left"/>
              <w:rPr>
                <w:rFonts w:hint="eastAsia" w:ascii="宋体" w:hAnsi="宋体" w:eastAsia="宋体" w:cs="宋体"/>
              </w:rPr>
            </w:pPr>
          </w:p>
          <w:p w14:paraId="60744302">
            <w:pPr>
              <w:jc w:val="left"/>
              <w:rPr>
                <w:rFonts w:hint="eastAsia" w:ascii="宋体" w:hAnsi="宋体" w:eastAsia="宋体" w:cs="宋体"/>
              </w:rPr>
            </w:pPr>
          </w:p>
          <w:p w14:paraId="5A17FD5C">
            <w:pPr>
              <w:jc w:val="left"/>
              <w:rPr>
                <w:rFonts w:hint="eastAsia" w:ascii="宋体" w:hAnsi="宋体" w:eastAsia="宋体" w:cs="宋体"/>
              </w:rPr>
            </w:pPr>
          </w:p>
          <w:p w14:paraId="10C11FC3">
            <w:pPr>
              <w:jc w:val="left"/>
              <w:rPr>
                <w:rFonts w:hint="eastAsia" w:ascii="宋体" w:hAnsi="宋体" w:eastAsia="宋体" w:cs="宋体"/>
              </w:rPr>
            </w:pPr>
          </w:p>
          <w:p w14:paraId="073A7D32">
            <w:pPr>
              <w:jc w:val="left"/>
              <w:rPr>
                <w:rFonts w:hint="eastAsia" w:ascii="宋体" w:hAnsi="宋体" w:eastAsia="宋体" w:cs="宋体"/>
              </w:rPr>
            </w:pPr>
          </w:p>
          <w:p w14:paraId="2BFA2B86">
            <w:pPr>
              <w:jc w:val="left"/>
              <w:rPr>
                <w:rFonts w:hint="eastAsia" w:ascii="宋体" w:hAnsi="宋体" w:eastAsia="宋体" w:cs="宋体"/>
              </w:rPr>
            </w:pPr>
          </w:p>
          <w:p w14:paraId="52E8D0DB">
            <w:pPr>
              <w:jc w:val="left"/>
              <w:rPr>
                <w:rFonts w:hint="eastAsia" w:ascii="宋体" w:hAnsi="宋体" w:eastAsia="宋体" w:cs="宋体"/>
              </w:rPr>
            </w:pPr>
          </w:p>
          <w:p w14:paraId="539CE9C7">
            <w:pPr>
              <w:jc w:val="left"/>
              <w:rPr>
                <w:rFonts w:hint="eastAsia" w:ascii="宋体" w:hAnsi="宋体" w:eastAsia="宋体" w:cs="宋体"/>
              </w:rPr>
            </w:pPr>
            <w:r>
              <w:rPr>
                <w:rFonts w:hint="eastAsia" w:ascii="宋体" w:hAnsi="宋体" w:eastAsia="宋体" w:cs="宋体"/>
              </w:rPr>
              <w:t>采购项目名称：</w:t>
            </w:r>
          </w:p>
          <w:p w14:paraId="359579C4">
            <w:pPr>
              <w:jc w:val="left"/>
              <w:rPr>
                <w:rFonts w:hint="eastAsia" w:ascii="宋体" w:hAnsi="宋体" w:eastAsia="宋体" w:cs="宋体"/>
              </w:rPr>
            </w:pPr>
          </w:p>
          <w:p w14:paraId="4BDF6A29">
            <w:pPr>
              <w:jc w:val="left"/>
              <w:rPr>
                <w:rFonts w:hint="eastAsia" w:ascii="宋体" w:hAnsi="宋体" w:eastAsia="宋体" w:cs="宋体"/>
              </w:rPr>
            </w:pPr>
            <w:r>
              <w:rPr>
                <w:rFonts w:hint="eastAsia" w:ascii="宋体" w:hAnsi="宋体" w:eastAsia="宋体" w:cs="宋体"/>
              </w:rPr>
              <w:t>采购项目编号：</w:t>
            </w:r>
          </w:p>
          <w:p w14:paraId="0D699A99">
            <w:pPr>
              <w:jc w:val="left"/>
              <w:rPr>
                <w:rFonts w:hint="eastAsia" w:ascii="宋体" w:hAnsi="宋体" w:eastAsia="宋体" w:cs="宋体"/>
              </w:rPr>
            </w:pPr>
          </w:p>
          <w:p w14:paraId="55B00C96">
            <w:pPr>
              <w:jc w:val="center"/>
              <w:rPr>
                <w:rFonts w:hint="eastAsia" w:ascii="宋体" w:hAnsi="宋体" w:eastAsia="宋体" w:cs="宋体"/>
              </w:rPr>
            </w:pPr>
          </w:p>
          <w:p w14:paraId="5FB2F472">
            <w:pPr>
              <w:jc w:val="center"/>
              <w:rPr>
                <w:rFonts w:hint="eastAsia" w:ascii="宋体" w:hAnsi="宋体" w:eastAsia="宋体" w:cs="宋体"/>
              </w:rPr>
            </w:pPr>
          </w:p>
          <w:p w14:paraId="161C7ECE">
            <w:pPr>
              <w:jc w:val="center"/>
              <w:rPr>
                <w:rFonts w:hint="eastAsia" w:ascii="宋体" w:hAnsi="宋体" w:eastAsia="宋体" w:cs="宋体"/>
              </w:rPr>
            </w:pPr>
          </w:p>
          <w:p w14:paraId="32EA1589">
            <w:pPr>
              <w:jc w:val="left"/>
              <w:rPr>
                <w:rFonts w:hint="eastAsia" w:ascii="宋体" w:hAnsi="宋体" w:eastAsia="宋体" w:cs="宋体"/>
              </w:rPr>
            </w:pPr>
            <w:r>
              <w:rPr>
                <w:rFonts w:hint="eastAsia" w:ascii="宋体" w:hAnsi="宋体" w:eastAsia="宋体" w:cs="宋体"/>
              </w:rPr>
              <w:t>投标人名称（公章）</w:t>
            </w:r>
          </w:p>
        </w:tc>
      </w:tr>
    </w:tbl>
    <w:p w14:paraId="6456A894">
      <w:pPr>
        <w:rPr>
          <w:rFonts w:hint="eastAsia" w:ascii="宋体" w:hAnsi="宋体" w:eastAsia="宋体" w:cs="宋体"/>
        </w:rPr>
      </w:pPr>
    </w:p>
    <w:p w14:paraId="49F5E4B4">
      <w:pPr>
        <w:rPr>
          <w:rFonts w:hint="eastAsia" w:ascii="宋体" w:hAnsi="宋体" w:eastAsia="宋体" w:cs="宋体"/>
        </w:rPr>
      </w:pPr>
    </w:p>
    <w:p w14:paraId="2027736E">
      <w:pPr>
        <w:rPr>
          <w:rFonts w:hint="eastAsia" w:ascii="宋体" w:hAnsi="宋体" w:eastAsia="宋体" w:cs="宋体"/>
        </w:rPr>
      </w:pPr>
      <w:r>
        <w:rPr>
          <w:rFonts w:hint="eastAsia" w:ascii="宋体" w:hAnsi="宋体" w:eastAsia="宋体" w:cs="宋体"/>
          <w:sz w:val="24"/>
          <w:szCs w:val="32"/>
        </w:rPr>
        <w:t>封口格式：</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14:paraId="5864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8789" w:type="dxa"/>
            <w:tcBorders>
              <w:top w:val="single" w:color="auto" w:sz="4" w:space="0"/>
              <w:left w:val="single" w:color="auto" w:sz="4" w:space="0"/>
              <w:bottom w:val="single" w:color="auto" w:sz="4" w:space="0"/>
              <w:right w:val="single" w:color="auto" w:sz="4" w:space="0"/>
            </w:tcBorders>
            <w:noWrap w:val="0"/>
            <w:vAlign w:val="center"/>
          </w:tcPr>
          <w:p w14:paraId="377BE897">
            <w:pPr>
              <w:jc w:val="center"/>
              <w:rPr>
                <w:rFonts w:hint="eastAsia" w:ascii="宋体" w:hAnsi="宋体" w:eastAsia="宋体" w:cs="宋体"/>
              </w:rPr>
            </w:pPr>
            <w:r>
              <w:rPr>
                <w:rFonts w:hint="eastAsia" w:ascii="宋体" w:hAnsi="宋体" w:eastAsia="宋体" w:cs="宋体"/>
              </w:rPr>
              <w:t>——于   年  月  日   时之前不准启封（公章）——</w:t>
            </w:r>
          </w:p>
        </w:tc>
      </w:tr>
    </w:tbl>
    <w:p w14:paraId="5A6EED1F">
      <w:pPr>
        <w:rPr>
          <w:rFonts w:hint="eastAsia" w:ascii="宋体" w:hAnsi="宋体" w:eastAsia="宋体" w:cs="宋体"/>
        </w:rPr>
      </w:pPr>
    </w:p>
    <w:p w14:paraId="0AA20EE3">
      <w:pPr>
        <w:rPr>
          <w:rFonts w:hint="eastAsia" w:ascii="宋体" w:hAnsi="宋体" w:eastAsia="宋体" w:cs="宋体"/>
        </w:rPr>
      </w:pPr>
    </w:p>
    <w:p w14:paraId="1A4CA01C">
      <w:pPr>
        <w:jc w:val="center"/>
        <w:rPr>
          <w:rFonts w:hint="eastAsia" w:ascii="宋体" w:hAnsi="宋体" w:eastAsia="宋体" w:cs="宋体"/>
          <w:b/>
          <w:bCs/>
          <w:sz w:val="32"/>
          <w:szCs w:val="32"/>
        </w:rPr>
      </w:pPr>
      <w:r>
        <w:rPr>
          <w:rFonts w:hint="eastAsia" w:ascii="宋体" w:hAnsi="宋体" w:eastAsia="宋体" w:cs="宋体"/>
          <w:b/>
          <w:sz w:val="28"/>
          <w:szCs w:val="28"/>
        </w:rPr>
        <w:br w:type="page"/>
      </w:r>
      <w:bookmarkStart w:id="34" w:name="_Toc3428"/>
      <w:r>
        <w:rPr>
          <w:rFonts w:hint="eastAsia" w:ascii="宋体" w:hAnsi="宋体" w:eastAsia="宋体" w:cs="宋体"/>
          <w:sz w:val="32"/>
        </w:rPr>
        <mc:AlternateContent>
          <mc:Choice Requires="wps">
            <w:drawing>
              <wp:anchor distT="0" distB="0" distL="114300" distR="114300" simplePos="0" relativeHeight="251660288" behindDoc="0" locked="0" layoutInCell="1" allowOverlap="1">
                <wp:simplePos x="0" y="0"/>
                <wp:positionH relativeFrom="column">
                  <wp:posOffset>3878580</wp:posOffset>
                </wp:positionH>
                <wp:positionV relativeFrom="paragraph">
                  <wp:posOffset>361315</wp:posOffset>
                </wp:positionV>
                <wp:extent cx="1253490" cy="563245"/>
                <wp:effectExtent l="5080" t="4445" r="17780" b="22860"/>
                <wp:wrapNone/>
                <wp:docPr id="2" name="文本框 2"/>
                <wp:cNvGraphicFramePr/>
                <a:graphic xmlns:a="http://schemas.openxmlformats.org/drawingml/2006/main">
                  <a:graphicData uri="http://schemas.microsoft.com/office/word/2010/wordprocessingShape">
                    <wps:wsp>
                      <wps:cNvSpPr txBox="1"/>
                      <wps:spPr>
                        <a:xfrm>
                          <a:off x="0" y="0"/>
                          <a:ext cx="1253490" cy="5632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4D512DF2">
                            <w:pPr>
                              <w:rPr>
                                <w:rFonts w:ascii="仿宋_GB2312" w:hAnsi="仿宋_GB2312" w:eastAsia="仿宋_GB2312" w:cs="仿宋_GB2312"/>
                                <w:sz w:val="32"/>
                                <w:szCs w:val="32"/>
                              </w:rPr>
                            </w:pPr>
                            <w:r>
                              <w:rPr>
                                <w:rFonts w:hint="eastAsia" w:ascii="仿宋_GB2312" w:hAnsi="仿宋_GB2312" w:eastAsia="仿宋_GB2312" w:cs="仿宋_GB2312"/>
                                <w:sz w:val="32"/>
                                <w:szCs w:val="32"/>
                              </w:rPr>
                              <w:t>正本/副本</w:t>
                            </w:r>
                          </w:p>
                        </w:txbxContent>
                      </wps:txbx>
                      <wps:bodyPr upright="1"/>
                    </wps:wsp>
                  </a:graphicData>
                </a:graphic>
              </wp:anchor>
            </w:drawing>
          </mc:Choice>
          <mc:Fallback>
            <w:pict>
              <v:shape id="_x0000_s1026" o:spid="_x0000_s1026" o:spt="202" type="#_x0000_t202" style="position:absolute;left:0pt;margin-left:305.4pt;margin-top:28.45pt;height:44.35pt;width:98.7pt;z-index:251660288;mso-width-relative:page;mso-height-relative:page;" fillcolor="#FFFFFF" filled="t" stroked="t" coordsize="21600,21600" o:gfxdata="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1XXs+2QAAAAoBAAAPAAAAAAAA&#10;AAEAIAAAACIAAABkcnMvZG93bnJldi54bWxQSwECFAAUAAAACACHTuJA6Ns0ShECAABEBAAADgAA&#10;AAAAAAABACAAAAAoAQAAZHJzL2Uyb0RvYy54bWxQSwUGAAAAAAYABgBZAQAAqwUAAAAA&#10;">
                <v:fill on="t" focussize="0,0"/>
                <v:stroke color="#000000" joinstyle="miter"/>
                <v:imagedata o:title=""/>
                <o:lock v:ext="edit" aspectratio="f"/>
                <v:textbox>
                  <w:txbxContent>
                    <w:p w14:paraId="4D512DF2">
                      <w:pPr>
                        <w:rPr>
                          <w:rFonts w:ascii="仿宋_GB2312" w:hAnsi="仿宋_GB2312" w:eastAsia="仿宋_GB2312" w:cs="仿宋_GB2312"/>
                          <w:sz w:val="32"/>
                          <w:szCs w:val="32"/>
                        </w:rPr>
                      </w:pPr>
                      <w:r>
                        <w:rPr>
                          <w:rFonts w:hint="eastAsia" w:ascii="仿宋_GB2312" w:hAnsi="仿宋_GB2312" w:eastAsia="仿宋_GB2312" w:cs="仿宋_GB2312"/>
                          <w:sz w:val="32"/>
                          <w:szCs w:val="32"/>
                        </w:rPr>
                        <w:t>正本/副本</w:t>
                      </w:r>
                    </w:p>
                  </w:txbxContent>
                </v:textbox>
              </v:shape>
            </w:pict>
          </mc:Fallback>
        </mc:AlternateContent>
      </w:r>
      <w:r>
        <w:rPr>
          <w:rFonts w:hint="eastAsia" w:ascii="宋体" w:hAnsi="宋体" w:eastAsia="宋体" w:cs="宋体"/>
          <w:b/>
          <w:bCs/>
          <w:sz w:val="32"/>
          <w:szCs w:val="32"/>
        </w:rPr>
        <w:t>投标文件的封皮</w:t>
      </w:r>
      <w:bookmarkEnd w:id="34"/>
    </w:p>
    <w:p w14:paraId="049F9D95">
      <w:pPr>
        <w:rPr>
          <w:rFonts w:hint="eastAsia" w:ascii="宋体" w:hAnsi="宋体" w:eastAsia="宋体" w:cs="宋体"/>
        </w:rPr>
      </w:pPr>
    </w:p>
    <w:p w14:paraId="74558F90">
      <w:pPr>
        <w:rPr>
          <w:rFonts w:hint="eastAsia" w:ascii="宋体" w:hAnsi="宋体" w:eastAsia="宋体" w:cs="宋体"/>
        </w:rPr>
      </w:pPr>
    </w:p>
    <w:p w14:paraId="43CB9209">
      <w:pPr>
        <w:rPr>
          <w:rFonts w:hint="eastAsia" w:ascii="宋体" w:hAnsi="宋体" w:eastAsia="宋体" w:cs="宋体"/>
        </w:rPr>
      </w:pPr>
    </w:p>
    <w:p w14:paraId="7EDD4B1E">
      <w:pPr>
        <w:rPr>
          <w:rFonts w:hint="eastAsia" w:ascii="宋体" w:hAnsi="宋体" w:eastAsia="宋体" w:cs="宋体"/>
        </w:rPr>
      </w:pPr>
    </w:p>
    <w:p w14:paraId="6E9F21E5">
      <w:pPr>
        <w:rPr>
          <w:rFonts w:hint="eastAsia" w:ascii="宋体" w:hAnsi="宋体" w:eastAsia="宋体" w:cs="宋体"/>
        </w:rPr>
      </w:pPr>
    </w:p>
    <w:p w14:paraId="7FAA4047">
      <w:pPr>
        <w:rPr>
          <w:rFonts w:hint="eastAsia" w:ascii="宋体" w:hAnsi="宋体" w:eastAsia="宋体" w:cs="宋体"/>
        </w:rPr>
      </w:pPr>
    </w:p>
    <w:p w14:paraId="5680ED43">
      <w:pPr>
        <w:jc w:val="center"/>
        <w:rPr>
          <w:rFonts w:hint="eastAsia" w:ascii="宋体" w:hAnsi="宋体" w:eastAsia="宋体" w:cs="宋体"/>
          <w:b/>
          <w:bCs/>
          <w:sz w:val="52"/>
          <w:szCs w:val="52"/>
        </w:rPr>
      </w:pPr>
      <w:r>
        <w:rPr>
          <w:rFonts w:hint="eastAsia" w:ascii="宋体" w:hAnsi="宋体" w:eastAsia="宋体" w:cs="宋体"/>
          <w:b/>
          <w:bCs/>
          <w:sz w:val="52"/>
          <w:szCs w:val="52"/>
        </w:rPr>
        <w:t>投  标  文  件</w:t>
      </w:r>
    </w:p>
    <w:p w14:paraId="4F6D2AD5">
      <w:pPr>
        <w:rPr>
          <w:rFonts w:hint="eastAsia" w:ascii="宋体" w:hAnsi="宋体" w:eastAsia="宋体" w:cs="宋体"/>
        </w:rPr>
      </w:pPr>
    </w:p>
    <w:p w14:paraId="74624EDB">
      <w:pPr>
        <w:rPr>
          <w:rFonts w:hint="eastAsia" w:ascii="宋体" w:hAnsi="宋体" w:eastAsia="宋体" w:cs="宋体"/>
        </w:rPr>
      </w:pPr>
    </w:p>
    <w:p w14:paraId="2DD3AEEB">
      <w:pPr>
        <w:rPr>
          <w:rFonts w:hint="eastAsia" w:ascii="宋体" w:hAnsi="宋体" w:eastAsia="宋体" w:cs="宋体"/>
        </w:rPr>
      </w:pPr>
    </w:p>
    <w:p w14:paraId="46F0DDA1">
      <w:pPr>
        <w:rPr>
          <w:rFonts w:hint="eastAsia" w:ascii="宋体" w:hAnsi="宋体" w:eastAsia="宋体" w:cs="宋体"/>
          <w:sz w:val="28"/>
          <w:szCs w:val="28"/>
        </w:rPr>
      </w:pPr>
    </w:p>
    <w:p w14:paraId="2CFA24EC">
      <w:pPr>
        <w:rPr>
          <w:rFonts w:hint="eastAsia" w:ascii="宋体" w:hAnsi="宋体" w:eastAsia="宋体" w:cs="宋体"/>
          <w:sz w:val="28"/>
          <w:szCs w:val="28"/>
        </w:rPr>
      </w:pPr>
    </w:p>
    <w:p w14:paraId="7CDAA82F">
      <w:pPr>
        <w:rPr>
          <w:rFonts w:hint="eastAsia" w:ascii="宋体" w:hAnsi="宋体" w:eastAsia="宋体" w:cs="宋体"/>
          <w:sz w:val="28"/>
          <w:szCs w:val="28"/>
        </w:rPr>
      </w:pPr>
    </w:p>
    <w:p w14:paraId="5840D23B">
      <w:pPr>
        <w:rPr>
          <w:rFonts w:hint="eastAsia" w:ascii="宋体" w:hAnsi="宋体" w:eastAsia="宋体" w:cs="宋体"/>
          <w:sz w:val="28"/>
          <w:szCs w:val="28"/>
        </w:rPr>
      </w:pPr>
    </w:p>
    <w:p w14:paraId="2409F5C2">
      <w:pPr>
        <w:rPr>
          <w:rFonts w:hint="eastAsia" w:ascii="宋体" w:hAnsi="宋体" w:eastAsia="宋体" w:cs="宋体"/>
          <w:sz w:val="28"/>
          <w:szCs w:val="28"/>
        </w:rPr>
      </w:pPr>
    </w:p>
    <w:p w14:paraId="7FECA9D2">
      <w:pPr>
        <w:rPr>
          <w:rFonts w:hint="eastAsia" w:ascii="宋体" w:hAnsi="宋体" w:eastAsia="宋体" w:cs="宋体"/>
          <w:sz w:val="28"/>
          <w:szCs w:val="28"/>
        </w:rPr>
      </w:pPr>
    </w:p>
    <w:p w14:paraId="549F2FF8">
      <w:pPr>
        <w:rPr>
          <w:rFonts w:hint="eastAsia" w:ascii="宋体" w:hAnsi="宋体" w:eastAsia="宋体" w:cs="宋体"/>
          <w:sz w:val="28"/>
          <w:szCs w:val="28"/>
        </w:rPr>
      </w:pPr>
      <w:r>
        <w:rPr>
          <w:rFonts w:hint="eastAsia" w:ascii="宋体" w:hAnsi="宋体" w:eastAsia="宋体" w:cs="宋体"/>
          <w:sz w:val="28"/>
          <w:szCs w:val="28"/>
        </w:rPr>
        <w:t>采购项目名称：</w:t>
      </w:r>
    </w:p>
    <w:p w14:paraId="50F63838">
      <w:pPr>
        <w:rPr>
          <w:rFonts w:hint="eastAsia" w:ascii="宋体" w:hAnsi="宋体" w:eastAsia="宋体" w:cs="宋体"/>
          <w:sz w:val="28"/>
          <w:szCs w:val="28"/>
        </w:rPr>
      </w:pPr>
      <w:r>
        <w:rPr>
          <w:rFonts w:hint="eastAsia" w:ascii="宋体" w:hAnsi="宋体" w:eastAsia="宋体" w:cs="宋体"/>
          <w:sz w:val="28"/>
          <w:szCs w:val="28"/>
        </w:rPr>
        <w:t>采购项目编号：</w:t>
      </w:r>
    </w:p>
    <w:p w14:paraId="23719256">
      <w:pPr>
        <w:rPr>
          <w:rFonts w:hint="eastAsia" w:ascii="宋体" w:hAnsi="宋体" w:eastAsia="宋体" w:cs="宋体"/>
          <w:sz w:val="28"/>
          <w:szCs w:val="28"/>
        </w:rPr>
      </w:pPr>
      <w:r>
        <w:rPr>
          <w:rFonts w:hint="eastAsia" w:ascii="宋体" w:hAnsi="宋体" w:eastAsia="宋体" w:cs="宋体"/>
          <w:sz w:val="28"/>
          <w:szCs w:val="28"/>
        </w:rPr>
        <w:t>投标人名称（公章） ：</w:t>
      </w:r>
    </w:p>
    <w:p w14:paraId="4C254089">
      <w:pPr>
        <w:jc w:val="center"/>
        <w:outlineLvl w:val="0"/>
        <w:rPr>
          <w:rFonts w:hint="eastAsia" w:ascii="宋体" w:hAnsi="宋体" w:eastAsia="宋体" w:cs="宋体"/>
          <w:b/>
          <w:bCs/>
          <w:sz w:val="32"/>
          <w:szCs w:val="32"/>
        </w:rPr>
      </w:pPr>
      <w:r>
        <w:rPr>
          <w:rFonts w:hint="eastAsia" w:ascii="宋体" w:hAnsi="宋体" w:eastAsia="宋体" w:cs="宋体"/>
          <w:sz w:val="28"/>
          <w:szCs w:val="28"/>
        </w:rPr>
        <w:br w:type="page"/>
      </w:r>
      <w:bookmarkStart w:id="35" w:name="_Toc22173"/>
      <w:bookmarkStart w:id="36" w:name="_Toc15255"/>
      <w:r>
        <w:rPr>
          <w:rFonts w:hint="eastAsia" w:ascii="宋体" w:hAnsi="宋体" w:eastAsia="宋体" w:cs="宋体"/>
          <w:b/>
          <w:bCs/>
          <w:sz w:val="32"/>
          <w:szCs w:val="32"/>
        </w:rPr>
        <w:t>自查表</w:t>
      </w:r>
      <w:bookmarkEnd w:id="35"/>
      <w:bookmarkEnd w:id="36"/>
    </w:p>
    <w:tbl>
      <w:tblPr>
        <w:tblStyle w:val="17"/>
        <w:tblW w:w="0" w:type="auto"/>
        <w:tblInd w:w="0" w:type="dxa"/>
        <w:tblLayout w:type="fixed"/>
        <w:tblCellMar>
          <w:top w:w="0" w:type="dxa"/>
          <w:left w:w="0" w:type="dxa"/>
          <w:bottom w:w="0" w:type="dxa"/>
          <w:right w:w="0" w:type="dxa"/>
        </w:tblCellMar>
      </w:tblPr>
      <w:tblGrid>
        <w:gridCol w:w="1074"/>
        <w:gridCol w:w="621"/>
        <w:gridCol w:w="4543"/>
        <w:gridCol w:w="2092"/>
      </w:tblGrid>
      <w:tr w14:paraId="6746B31B">
        <w:tblPrEx>
          <w:tblCellMar>
            <w:top w:w="0" w:type="dxa"/>
            <w:left w:w="0" w:type="dxa"/>
            <w:bottom w:w="0" w:type="dxa"/>
            <w:right w:w="0" w:type="dxa"/>
          </w:tblCellMar>
        </w:tblPrEx>
        <w:trPr>
          <w:trHeight w:val="23" w:hRule="atLeast"/>
        </w:trPr>
        <w:tc>
          <w:tcPr>
            <w:tcW w:w="10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2825E6">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自查类别</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0BD74F1">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序号</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70AF8B2">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自查项目</w:t>
            </w: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0AD803">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证明资料</w:t>
            </w:r>
          </w:p>
        </w:tc>
      </w:tr>
      <w:tr w14:paraId="3D7AE7D8">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804F1F">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资格审查</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0BBB04">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E32463">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553350">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69CCBE93">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E14BCE">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0C9F40">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0F1D73">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21F1CD">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1D092532">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15F256">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78EEA3">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C83DDD">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658AE9">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4B83A249">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7968A6">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500C270">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4</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17BF61">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88F70F">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4D6C17FA">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037B6C">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B3B918">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5</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5652B9">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EBCABB">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66D6010F">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6D2AFB">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43CAC0">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6</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A2E3F43">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E2F7EE">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474BEFAD">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7FF289">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FFBD6F">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7</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0046A3C">
            <w:pPr>
              <w:snapToGrid w:val="0"/>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38A5DB">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1260CEE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0E78E5">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DE12A6">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8</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F97FCC">
            <w:pPr>
              <w:snapToGrid w:val="0"/>
              <w:jc w:val="left"/>
              <w:rPr>
                <w:rFonts w:hint="eastAsia" w:ascii="宋体" w:hAnsi="宋体" w:eastAsia="宋体" w:cs="宋体"/>
                <w:b/>
                <w:color w:val="000000"/>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472B22">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79B4683A">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347B11">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符合性审查</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FFEB80">
            <w:pPr>
              <w:widowControl/>
              <w:jc w:val="center"/>
              <w:textAlignment w:val="center"/>
              <w:rPr>
                <w:rFonts w:hint="eastAsia" w:ascii="宋体" w:hAnsi="宋体" w:eastAsia="宋体" w:cs="宋体"/>
                <w:sz w:val="20"/>
                <w:szCs w:val="20"/>
              </w:rPr>
            </w:pPr>
            <w:r>
              <w:rPr>
                <w:rFonts w:hint="eastAsia" w:ascii="宋体" w:hAnsi="宋体" w:eastAsia="宋体" w:cs="宋体"/>
                <w:kern w:val="0"/>
                <w:sz w:val="20"/>
                <w:szCs w:val="20"/>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1ACE36">
            <w:pPr>
              <w:snapToGrid w:val="0"/>
              <w:jc w:val="left"/>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F10169">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386D71E2">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A7B5F4">
            <w:pPr>
              <w:widowControl/>
              <w:jc w:val="center"/>
              <w:textAlignment w:val="center"/>
              <w:rPr>
                <w:rFonts w:hint="eastAsia" w:ascii="宋体" w:hAnsi="宋体" w:eastAsia="宋体" w:cs="宋体"/>
                <w:kern w:val="0"/>
                <w:sz w:val="22"/>
                <w:szCs w:val="22"/>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B9B92FC">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B798BD4">
            <w:pPr>
              <w:snapToGrid w:val="0"/>
              <w:jc w:val="left"/>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8CC076">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46375DFD">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F45B0F">
            <w:pPr>
              <w:widowControl/>
              <w:jc w:val="center"/>
              <w:textAlignment w:val="center"/>
              <w:rPr>
                <w:rFonts w:hint="eastAsia" w:ascii="宋体" w:hAnsi="宋体" w:eastAsia="宋体" w:cs="宋体"/>
                <w:kern w:val="0"/>
                <w:sz w:val="22"/>
                <w:szCs w:val="22"/>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E7F2D7">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483778">
            <w:pPr>
              <w:snapToGrid w:val="0"/>
              <w:jc w:val="left"/>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81C0B5">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345F548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80960B">
            <w:pPr>
              <w:widowControl/>
              <w:jc w:val="center"/>
              <w:textAlignment w:val="center"/>
              <w:rPr>
                <w:rFonts w:hint="eastAsia" w:ascii="宋体" w:hAnsi="宋体" w:eastAsia="宋体" w:cs="宋体"/>
                <w:kern w:val="0"/>
                <w:sz w:val="22"/>
                <w:szCs w:val="22"/>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6DF373">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4</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3C1EB4">
            <w:pPr>
              <w:snapToGrid w:val="0"/>
              <w:jc w:val="left"/>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B6DEFF">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6C8CB1D2">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078DD4">
            <w:pPr>
              <w:widowControl/>
              <w:jc w:val="center"/>
              <w:textAlignment w:val="center"/>
              <w:rPr>
                <w:rFonts w:hint="eastAsia" w:ascii="宋体" w:hAnsi="宋体" w:eastAsia="宋体" w:cs="宋体"/>
                <w:kern w:val="0"/>
                <w:sz w:val="22"/>
                <w:szCs w:val="22"/>
                <w:lang w:bidi="ar"/>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9652EC">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5</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984C56">
            <w:pPr>
              <w:snapToGrid w:val="0"/>
              <w:jc w:val="left"/>
              <w:rPr>
                <w:rFonts w:hint="eastAsia" w:ascii="宋体" w:hAnsi="宋体" w:eastAsia="宋体" w:cs="宋体"/>
                <w:color w:val="000000"/>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2A6B7C">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009C24B1">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2FCFC50">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“★”实质性响应条款自查</w:t>
            </w: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3C99AD">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1</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9BDC9C">
            <w:pPr>
              <w:jc w:val="left"/>
              <w:rPr>
                <w:rFonts w:hint="eastAsia" w:ascii="宋体" w:hAnsi="宋体" w:eastAsia="宋体" w:cs="宋体"/>
                <w:sz w:val="22"/>
                <w:szCs w:val="22"/>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8172FE">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341A5D96">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8902D7A">
            <w:pPr>
              <w:widowControl/>
              <w:jc w:val="center"/>
              <w:textAlignment w:val="center"/>
              <w:rPr>
                <w:rFonts w:hint="eastAsia" w:ascii="宋体" w:hAnsi="宋体" w:eastAsia="宋体" w:cs="宋体"/>
                <w:kern w:val="0"/>
                <w:sz w:val="22"/>
                <w:szCs w:val="22"/>
                <w:lang w:bidi="ar"/>
              </w:rPr>
            </w:pP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04217E">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2</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854E17">
            <w:pPr>
              <w:jc w:val="left"/>
              <w:rPr>
                <w:rFonts w:hint="eastAsia" w:ascii="宋体" w:hAnsi="宋体" w:eastAsia="宋体" w:cs="宋体"/>
                <w:sz w:val="22"/>
                <w:szCs w:val="22"/>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338036">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73263FA8">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CE800D5">
            <w:pPr>
              <w:widowControl/>
              <w:jc w:val="center"/>
              <w:textAlignment w:val="center"/>
              <w:rPr>
                <w:rFonts w:hint="eastAsia" w:ascii="宋体" w:hAnsi="宋体" w:eastAsia="宋体" w:cs="宋体"/>
                <w:kern w:val="0"/>
                <w:sz w:val="22"/>
                <w:szCs w:val="22"/>
                <w:lang w:bidi="ar"/>
              </w:rPr>
            </w:pPr>
          </w:p>
        </w:tc>
        <w:tc>
          <w:tcPr>
            <w:tcW w:w="62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BB009B">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3</w:t>
            </w:r>
          </w:p>
        </w:tc>
        <w:tc>
          <w:tcPr>
            <w:tcW w:w="45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437680">
            <w:pPr>
              <w:jc w:val="left"/>
              <w:rPr>
                <w:rFonts w:hint="eastAsia" w:ascii="宋体" w:hAnsi="宋体" w:eastAsia="宋体" w:cs="宋体"/>
                <w:sz w:val="22"/>
                <w:szCs w:val="22"/>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25A23B">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7A981DB8">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915B4B">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技术评分证明材料</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EE7E64">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DA147D">
            <w:pPr>
              <w:jc w:val="left"/>
              <w:rPr>
                <w:rFonts w:hint="eastAsia" w:ascii="宋体" w:hAnsi="宋体" w:eastAsia="宋体" w:cs="宋体"/>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070DCC">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3A171A3C">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A592684">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D78EB5">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FCF6842">
            <w:pPr>
              <w:jc w:val="left"/>
              <w:rPr>
                <w:rFonts w:hint="eastAsia" w:ascii="宋体" w:hAnsi="宋体" w:eastAsia="宋体" w:cs="宋体"/>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AC516C">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699A5175">
        <w:tblPrEx>
          <w:tblCellMar>
            <w:top w:w="0" w:type="dxa"/>
            <w:left w:w="0" w:type="dxa"/>
            <w:bottom w:w="0" w:type="dxa"/>
            <w:right w:w="0" w:type="dxa"/>
          </w:tblCellMar>
        </w:tblPrEx>
        <w:trPr>
          <w:trHeight w:val="90"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97B554">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45DE22">
            <w:pPr>
              <w:widowControl/>
              <w:jc w:val="center"/>
              <w:textAlignment w:val="center"/>
              <w:rPr>
                <w:rFonts w:hint="eastAsia" w:ascii="宋体" w:hAnsi="宋体" w:eastAsia="宋体" w:cs="宋体"/>
                <w:szCs w:val="21"/>
              </w:rPr>
            </w:pPr>
            <w:r>
              <w:rPr>
                <w:rFonts w:hint="eastAsia" w:ascii="宋体" w:hAnsi="宋体" w:eastAsia="宋体" w:cs="宋体"/>
                <w:kern w:val="0"/>
                <w:szCs w:val="21"/>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0E71CB">
            <w:pPr>
              <w:jc w:val="left"/>
              <w:rPr>
                <w:rFonts w:hint="eastAsia" w:ascii="宋体" w:hAnsi="宋体" w:eastAsia="宋体" w:cs="宋体"/>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70C3DB">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见投标文件第（ ）页</w:t>
            </w:r>
          </w:p>
        </w:tc>
      </w:tr>
      <w:tr w14:paraId="2374C7A6">
        <w:tblPrEx>
          <w:tblCellMar>
            <w:top w:w="0" w:type="dxa"/>
            <w:left w:w="0" w:type="dxa"/>
            <w:bottom w:w="0" w:type="dxa"/>
            <w:right w:w="0" w:type="dxa"/>
          </w:tblCellMar>
        </w:tblPrEx>
        <w:trPr>
          <w:trHeight w:val="23" w:hRule="atLeast"/>
        </w:trPr>
        <w:tc>
          <w:tcPr>
            <w:tcW w:w="107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1D7BCBF">
            <w:pPr>
              <w:widowControl/>
              <w:jc w:val="center"/>
              <w:textAlignment w:val="center"/>
              <w:rPr>
                <w:rFonts w:hint="eastAsia" w:ascii="宋体" w:hAnsi="宋体" w:eastAsia="宋体" w:cs="宋体"/>
                <w:sz w:val="22"/>
                <w:szCs w:val="22"/>
              </w:rPr>
            </w:pPr>
            <w:r>
              <w:rPr>
                <w:rFonts w:hint="eastAsia" w:ascii="宋体" w:hAnsi="宋体" w:eastAsia="宋体" w:cs="宋体"/>
                <w:kern w:val="0"/>
                <w:sz w:val="22"/>
                <w:szCs w:val="22"/>
                <w:lang w:bidi="ar"/>
              </w:rPr>
              <w:t>商务评分证明材料</w:t>
            </w: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1410A54">
            <w:pPr>
              <w:widowControl/>
              <w:jc w:val="center"/>
              <w:textAlignment w:val="center"/>
              <w:rPr>
                <w:rFonts w:hint="eastAsia" w:ascii="宋体" w:hAnsi="宋体" w:eastAsia="宋体" w:cs="宋体"/>
                <w:kern w:val="0"/>
                <w:szCs w:val="21"/>
                <w:lang w:bidi="ar"/>
              </w:rPr>
            </w:pPr>
            <w:r>
              <w:rPr>
                <w:rFonts w:hint="eastAsia" w:ascii="宋体" w:hAnsi="宋体" w:eastAsia="宋体" w:cs="宋体"/>
                <w:kern w:val="0"/>
                <w:szCs w:val="21"/>
                <w:lang w:bidi="ar"/>
              </w:rPr>
              <w:t>1</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53AA66B">
            <w:pPr>
              <w:jc w:val="left"/>
              <w:rPr>
                <w:rFonts w:hint="eastAsia" w:ascii="宋体" w:hAnsi="宋体" w:eastAsia="宋体" w:cs="宋体"/>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52B095">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见投标文件第（ ）页</w:t>
            </w:r>
          </w:p>
        </w:tc>
      </w:tr>
      <w:tr w14:paraId="4EEBA6DC">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42B610">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93EBABE">
            <w:pPr>
              <w:widowControl/>
              <w:jc w:val="center"/>
              <w:textAlignment w:val="center"/>
              <w:rPr>
                <w:rFonts w:hint="eastAsia" w:ascii="宋体" w:hAnsi="宋体" w:eastAsia="宋体" w:cs="宋体"/>
                <w:kern w:val="0"/>
                <w:szCs w:val="21"/>
                <w:lang w:bidi="ar"/>
              </w:rPr>
            </w:pPr>
            <w:r>
              <w:rPr>
                <w:rFonts w:hint="eastAsia" w:ascii="宋体" w:hAnsi="宋体" w:eastAsia="宋体" w:cs="宋体"/>
                <w:kern w:val="0"/>
                <w:szCs w:val="21"/>
                <w:lang w:bidi="ar"/>
              </w:rPr>
              <w:t>2</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1F19EF">
            <w:pPr>
              <w:jc w:val="left"/>
              <w:rPr>
                <w:rFonts w:hint="eastAsia" w:ascii="宋体" w:hAnsi="宋体" w:eastAsia="宋体" w:cs="宋体"/>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9CDBEC">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见投标文件第（ ）页</w:t>
            </w:r>
          </w:p>
        </w:tc>
      </w:tr>
      <w:tr w14:paraId="4F05F8C7">
        <w:tblPrEx>
          <w:tblCellMar>
            <w:top w:w="0" w:type="dxa"/>
            <w:left w:w="0" w:type="dxa"/>
            <w:bottom w:w="0" w:type="dxa"/>
            <w:right w:w="0" w:type="dxa"/>
          </w:tblCellMar>
        </w:tblPrEx>
        <w:trPr>
          <w:trHeight w:val="23" w:hRule="atLeast"/>
        </w:trPr>
        <w:tc>
          <w:tcPr>
            <w:tcW w:w="107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F67835F">
            <w:pPr>
              <w:jc w:val="center"/>
              <w:rPr>
                <w:rFonts w:hint="eastAsia" w:ascii="宋体" w:hAnsi="宋体" w:eastAsia="宋体" w:cs="宋体"/>
                <w:sz w:val="22"/>
                <w:szCs w:val="22"/>
              </w:rPr>
            </w:pPr>
          </w:p>
        </w:tc>
        <w:tc>
          <w:tcPr>
            <w:tcW w:w="62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3CF123">
            <w:pPr>
              <w:widowControl/>
              <w:jc w:val="center"/>
              <w:textAlignment w:val="center"/>
              <w:rPr>
                <w:rFonts w:hint="eastAsia" w:ascii="宋体" w:hAnsi="宋体" w:eastAsia="宋体" w:cs="宋体"/>
                <w:kern w:val="0"/>
                <w:szCs w:val="21"/>
                <w:lang w:bidi="ar"/>
              </w:rPr>
            </w:pPr>
            <w:r>
              <w:rPr>
                <w:rFonts w:hint="eastAsia" w:ascii="宋体" w:hAnsi="宋体" w:eastAsia="宋体" w:cs="宋体"/>
                <w:kern w:val="0"/>
                <w:szCs w:val="21"/>
                <w:lang w:bidi="ar"/>
              </w:rPr>
              <w:t>3</w:t>
            </w:r>
          </w:p>
        </w:tc>
        <w:tc>
          <w:tcPr>
            <w:tcW w:w="4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08E8EF">
            <w:pPr>
              <w:jc w:val="left"/>
              <w:rPr>
                <w:rFonts w:hint="eastAsia" w:ascii="宋体" w:hAnsi="宋体" w:eastAsia="宋体" w:cs="宋体"/>
                <w:szCs w:val="21"/>
              </w:rPr>
            </w:pPr>
          </w:p>
        </w:tc>
        <w:tc>
          <w:tcPr>
            <w:tcW w:w="2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06038C">
            <w:pPr>
              <w:widowControl/>
              <w:jc w:val="center"/>
              <w:textAlignment w:val="center"/>
              <w:rPr>
                <w:rFonts w:hint="eastAsia" w:ascii="宋体" w:hAnsi="宋体" w:eastAsia="宋体" w:cs="宋体"/>
                <w:kern w:val="0"/>
                <w:sz w:val="22"/>
                <w:szCs w:val="22"/>
                <w:lang w:bidi="ar"/>
              </w:rPr>
            </w:pPr>
            <w:r>
              <w:rPr>
                <w:rFonts w:hint="eastAsia" w:ascii="宋体" w:hAnsi="宋体" w:eastAsia="宋体" w:cs="宋体"/>
                <w:kern w:val="0"/>
                <w:sz w:val="22"/>
                <w:szCs w:val="22"/>
                <w:lang w:bidi="ar"/>
              </w:rPr>
              <w:t>见投标文件第（ ）页</w:t>
            </w:r>
          </w:p>
        </w:tc>
      </w:tr>
    </w:tbl>
    <w:p w14:paraId="2747BD5B">
      <w:pPr>
        <w:rPr>
          <w:rFonts w:hint="eastAsia" w:ascii="宋体" w:hAnsi="宋体" w:eastAsia="宋体" w:cs="宋体"/>
          <w:bCs/>
          <w:szCs w:val="21"/>
        </w:rPr>
      </w:pPr>
      <w:bookmarkStart w:id="37" w:name="_Toc16033"/>
      <w:r>
        <w:rPr>
          <w:rFonts w:hint="eastAsia" w:ascii="宋体" w:hAnsi="宋体" w:eastAsia="宋体" w:cs="宋体"/>
          <w:bCs/>
          <w:szCs w:val="21"/>
        </w:rPr>
        <w:t>注：1.以上材料将作为投标人有效性审核的重要内容之一，投标人必须严格按照其内容及序列要求在投标文件中对应如实提供，对资格性和符合性证明文件的任何缺漏和不符合项将会直接导致无效投标！</w:t>
      </w:r>
      <w:bookmarkEnd w:id="37"/>
      <w:r>
        <w:rPr>
          <w:rFonts w:hint="eastAsia" w:ascii="宋体" w:hAnsi="宋体" w:eastAsia="宋体" w:cs="宋体"/>
          <w:bCs/>
          <w:szCs w:val="21"/>
        </w:rPr>
        <w:t xml:space="preserve">  </w:t>
      </w:r>
    </w:p>
    <w:p w14:paraId="3B65ED5E">
      <w:pPr>
        <w:rPr>
          <w:rFonts w:hint="eastAsia" w:ascii="宋体" w:hAnsi="宋体" w:eastAsia="宋体" w:cs="宋体"/>
          <w:bCs/>
          <w:szCs w:val="21"/>
        </w:rPr>
      </w:pPr>
      <w:r>
        <w:rPr>
          <w:rFonts w:hint="eastAsia" w:ascii="宋体" w:hAnsi="宋体" w:eastAsia="宋体" w:cs="宋体"/>
          <w:bCs/>
          <w:szCs w:val="21"/>
        </w:rPr>
        <w:t xml:space="preserve">    </w:t>
      </w:r>
      <w:bookmarkStart w:id="38" w:name="_Toc26236"/>
      <w:r>
        <w:rPr>
          <w:rFonts w:hint="eastAsia" w:ascii="宋体" w:hAnsi="宋体" w:eastAsia="宋体" w:cs="宋体"/>
          <w:bCs/>
          <w:szCs w:val="21"/>
        </w:rPr>
        <w:t>2.此表内容必须与投标文件中所介绍的内容一致。</w:t>
      </w:r>
      <w:bookmarkEnd w:id="38"/>
    </w:p>
    <w:p w14:paraId="1E19BBD8">
      <w:pPr>
        <w:rPr>
          <w:rFonts w:hint="eastAsia" w:ascii="宋体" w:hAnsi="宋体" w:eastAsia="宋体" w:cs="宋体"/>
          <w:bCs/>
          <w:szCs w:val="21"/>
        </w:rPr>
      </w:pPr>
      <w:r>
        <w:rPr>
          <w:rFonts w:hint="eastAsia" w:ascii="宋体" w:hAnsi="宋体" w:eastAsia="宋体" w:cs="宋体"/>
          <w:bCs/>
          <w:szCs w:val="21"/>
        </w:rPr>
        <w:t xml:space="preserve">    </w:t>
      </w:r>
      <w:bookmarkStart w:id="39" w:name="_Toc3689"/>
      <w:r>
        <w:rPr>
          <w:rFonts w:hint="eastAsia" w:ascii="宋体" w:hAnsi="宋体" w:eastAsia="宋体" w:cs="宋体"/>
          <w:bCs/>
          <w:szCs w:val="21"/>
        </w:rPr>
        <w:t>3.如招标文件未设置“★”实质性响应条款，请填入“本项目未设置“★”实质性响应条款”。</w:t>
      </w:r>
      <w:bookmarkEnd w:id="39"/>
    </w:p>
    <w:p w14:paraId="5CD6955D">
      <w:pPr>
        <w:rPr>
          <w:rFonts w:hint="eastAsia" w:ascii="宋体" w:hAnsi="宋体" w:eastAsia="宋体" w:cs="宋体"/>
          <w:bCs/>
          <w:szCs w:val="21"/>
        </w:rPr>
      </w:pPr>
      <w:bookmarkStart w:id="40" w:name="_Toc14998"/>
      <w:r>
        <w:rPr>
          <w:rFonts w:hint="eastAsia" w:ascii="宋体" w:hAnsi="宋体" w:eastAsia="宋体" w:cs="宋体"/>
          <w:bCs/>
          <w:szCs w:val="21"/>
        </w:rPr>
        <w:t>4：供应商应根据《招标文件》的各项内容填写此表，如自查表与证明材料不一致，评标委员会将有可能做出对供应商不利的评定。</w:t>
      </w:r>
      <w:bookmarkEnd w:id="40"/>
    </w:p>
    <w:p w14:paraId="04A871D9">
      <w:pPr>
        <w:rPr>
          <w:rFonts w:hint="eastAsia" w:ascii="宋体" w:hAnsi="宋体" w:eastAsia="宋体" w:cs="宋体"/>
        </w:rPr>
      </w:pPr>
    </w:p>
    <w:p w14:paraId="1A6E9ECF">
      <w:pPr>
        <w:rPr>
          <w:rFonts w:hint="eastAsia" w:ascii="宋体" w:hAnsi="宋体" w:eastAsia="宋体" w:cs="宋体"/>
        </w:rPr>
      </w:pPr>
      <w:r>
        <w:rPr>
          <w:rFonts w:hint="eastAsia" w:ascii="宋体" w:hAnsi="宋体" w:eastAsia="宋体" w:cs="宋体"/>
        </w:rPr>
        <w:br w:type="page"/>
      </w:r>
    </w:p>
    <w:p w14:paraId="07B43C00">
      <w:pPr>
        <w:rPr>
          <w:rFonts w:hint="eastAsia" w:ascii="宋体" w:hAnsi="宋体" w:eastAsia="宋体" w:cs="宋体"/>
          <w:b/>
          <w:bCs/>
          <w:sz w:val="84"/>
          <w:szCs w:val="84"/>
        </w:rPr>
      </w:pPr>
    </w:p>
    <w:p w14:paraId="2DD0BAFD">
      <w:pPr>
        <w:pStyle w:val="25"/>
        <w:rPr>
          <w:rFonts w:hint="eastAsia" w:ascii="宋体" w:hAnsi="宋体" w:eastAsia="宋体" w:cs="宋体"/>
          <w:b/>
          <w:bCs/>
          <w:sz w:val="84"/>
          <w:szCs w:val="84"/>
        </w:rPr>
      </w:pPr>
    </w:p>
    <w:p w14:paraId="1588FA89">
      <w:pPr>
        <w:pStyle w:val="25"/>
        <w:rPr>
          <w:rFonts w:hint="eastAsia" w:ascii="宋体" w:hAnsi="宋体" w:eastAsia="宋体" w:cs="宋体"/>
          <w:b/>
          <w:bCs/>
          <w:sz w:val="84"/>
          <w:szCs w:val="84"/>
        </w:rPr>
      </w:pPr>
    </w:p>
    <w:p w14:paraId="0127EBBA">
      <w:pPr>
        <w:pStyle w:val="25"/>
        <w:rPr>
          <w:rFonts w:hint="eastAsia" w:ascii="宋体" w:hAnsi="宋体" w:eastAsia="宋体" w:cs="宋体"/>
          <w:b/>
          <w:bCs/>
          <w:sz w:val="84"/>
          <w:szCs w:val="84"/>
        </w:rPr>
      </w:pPr>
    </w:p>
    <w:p w14:paraId="19093FCE">
      <w:pPr>
        <w:pStyle w:val="25"/>
        <w:rPr>
          <w:rFonts w:hint="eastAsia" w:ascii="宋体" w:hAnsi="宋体" w:eastAsia="宋体" w:cs="宋体"/>
          <w:b/>
          <w:bCs/>
          <w:sz w:val="84"/>
          <w:szCs w:val="84"/>
        </w:rPr>
      </w:pPr>
    </w:p>
    <w:p w14:paraId="36ED3DF8">
      <w:pPr>
        <w:pStyle w:val="25"/>
        <w:rPr>
          <w:rFonts w:hint="eastAsia" w:ascii="宋体" w:hAnsi="宋体" w:eastAsia="宋体" w:cs="宋体"/>
          <w:b/>
          <w:bCs/>
          <w:sz w:val="84"/>
          <w:szCs w:val="84"/>
        </w:rPr>
      </w:pPr>
    </w:p>
    <w:p w14:paraId="4FD7EAE8">
      <w:pPr>
        <w:pStyle w:val="25"/>
        <w:rPr>
          <w:rFonts w:hint="eastAsia" w:ascii="宋体" w:hAnsi="宋体" w:eastAsia="宋体" w:cs="宋体"/>
          <w:b/>
          <w:bCs/>
          <w:sz w:val="84"/>
          <w:szCs w:val="84"/>
        </w:rPr>
      </w:pPr>
    </w:p>
    <w:p w14:paraId="7E249E3B">
      <w:pPr>
        <w:pStyle w:val="25"/>
        <w:rPr>
          <w:rFonts w:hint="eastAsia" w:ascii="宋体" w:hAnsi="宋体" w:eastAsia="宋体" w:cs="宋体"/>
          <w:b/>
          <w:bCs/>
          <w:sz w:val="84"/>
          <w:szCs w:val="84"/>
        </w:rPr>
      </w:pPr>
    </w:p>
    <w:p w14:paraId="1072D0D1">
      <w:pPr>
        <w:numPr>
          <w:ilvl w:val="0"/>
          <w:numId w:val="8"/>
        </w:numPr>
        <w:jc w:val="center"/>
        <w:outlineLvl w:val="0"/>
        <w:rPr>
          <w:rFonts w:hint="eastAsia" w:ascii="宋体" w:hAnsi="宋体" w:eastAsia="宋体" w:cs="宋体"/>
          <w:b/>
          <w:bCs/>
          <w:sz w:val="84"/>
          <w:szCs w:val="84"/>
        </w:rPr>
      </w:pPr>
      <w:bookmarkStart w:id="41" w:name="_Toc6361"/>
      <w:bookmarkStart w:id="42" w:name="_Toc732"/>
      <w:r>
        <w:rPr>
          <w:rFonts w:hint="eastAsia" w:ascii="宋体" w:hAnsi="宋体" w:eastAsia="宋体" w:cs="宋体"/>
          <w:b/>
          <w:bCs/>
          <w:sz w:val="84"/>
          <w:szCs w:val="84"/>
        </w:rPr>
        <w:t>资格证明材料</w:t>
      </w:r>
      <w:bookmarkEnd w:id="41"/>
      <w:bookmarkEnd w:id="42"/>
    </w:p>
    <w:p w14:paraId="405BF5DF">
      <w:pPr>
        <w:pStyle w:val="25"/>
        <w:ind w:firstLine="0"/>
        <w:rPr>
          <w:rFonts w:hint="eastAsia"/>
        </w:rPr>
      </w:pPr>
    </w:p>
    <w:p w14:paraId="5F58EC9D">
      <w:pPr>
        <w:pStyle w:val="4"/>
        <w:spacing w:line="240" w:lineRule="auto"/>
        <w:jc w:val="left"/>
        <w:rPr>
          <w:rFonts w:hint="eastAsia" w:ascii="宋体" w:hAnsi="宋体" w:eastAsia="宋体" w:cs="宋体"/>
          <w:bCs/>
          <w:sz w:val="32"/>
          <w:szCs w:val="32"/>
        </w:rPr>
      </w:pPr>
      <w:r>
        <w:rPr>
          <w:rFonts w:hint="eastAsia" w:ascii="宋体" w:hAnsi="宋体" w:eastAsia="宋体" w:cs="宋体"/>
          <w:bCs/>
          <w:sz w:val="32"/>
          <w:szCs w:val="32"/>
        </w:rPr>
        <w:br w:type="page"/>
      </w:r>
      <w:bookmarkStart w:id="43" w:name="_Toc27631"/>
      <w:r>
        <w:rPr>
          <w:rFonts w:hint="eastAsia" w:ascii="宋体" w:hAnsi="宋体" w:eastAsia="宋体" w:cs="宋体"/>
          <w:bCs/>
          <w:sz w:val="32"/>
          <w:szCs w:val="32"/>
        </w:rPr>
        <w:t>1.1.具有独立承担民事责任的能力证明文件：</w:t>
      </w:r>
      <w:bookmarkEnd w:id="43"/>
    </w:p>
    <w:p w14:paraId="088F6829">
      <w:pPr>
        <w:pStyle w:val="5"/>
        <w:spacing w:line="240" w:lineRule="auto"/>
        <w:rPr>
          <w:rFonts w:hint="eastAsia" w:ascii="宋体" w:hAnsi="宋体" w:eastAsia="宋体" w:cs="宋体"/>
        </w:rPr>
      </w:pPr>
      <w:bookmarkStart w:id="44" w:name="_Toc29450"/>
      <w:bookmarkStart w:id="45" w:name="_Toc22932"/>
      <w:r>
        <w:rPr>
          <w:rFonts w:hint="eastAsia" w:ascii="宋体" w:hAnsi="宋体" w:eastAsia="宋体" w:cs="宋体"/>
        </w:rPr>
        <w:t>1.1.1营业执照或事业单位法人证书或执业许可证等证明文件或自然人的身份证明</w:t>
      </w:r>
      <w:bookmarkEnd w:id="44"/>
      <w:bookmarkEnd w:id="45"/>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0"/>
      </w:tblGrid>
      <w:tr w14:paraId="5E0C2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6E246C2F">
            <w:pPr>
              <w:spacing w:line="240" w:lineRule="auto"/>
              <w:rPr>
                <w:rFonts w:hint="eastAsia" w:ascii="宋体" w:hAnsi="宋体" w:eastAsia="宋体" w:cs="宋体"/>
                <w:b/>
                <w:bCs/>
                <w:sz w:val="32"/>
                <w:szCs w:val="32"/>
                <w:vertAlign w:val="baseline"/>
              </w:rPr>
            </w:pPr>
          </w:p>
        </w:tc>
      </w:tr>
    </w:tbl>
    <w:p w14:paraId="5F9DD1FC">
      <w:pPr>
        <w:pStyle w:val="5"/>
        <w:spacing w:line="240" w:lineRule="auto"/>
        <w:rPr>
          <w:rFonts w:hint="eastAsia" w:ascii="宋体" w:hAnsi="宋体" w:eastAsia="宋体" w:cs="宋体"/>
        </w:rPr>
      </w:pPr>
      <w:bookmarkStart w:id="46" w:name="_Toc17663"/>
      <w:bookmarkStart w:id="47" w:name="_Toc22995"/>
      <w:r>
        <w:rPr>
          <w:rFonts w:hint="eastAsia" w:ascii="宋体" w:hAnsi="宋体" w:eastAsia="宋体" w:cs="宋体"/>
        </w:rPr>
        <w:t>1.1.2组织机构代码证（复印件，三证合一的不需提供）</w:t>
      </w:r>
      <w:bookmarkEnd w:id="46"/>
      <w:bookmarkEnd w:id="47"/>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0"/>
      </w:tblGrid>
      <w:tr w14:paraId="6794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01107D29">
            <w:pPr>
              <w:spacing w:line="240" w:lineRule="auto"/>
              <w:rPr>
                <w:rFonts w:hint="eastAsia" w:ascii="宋体" w:hAnsi="宋体" w:eastAsia="宋体" w:cs="宋体"/>
                <w:b/>
                <w:bCs/>
                <w:sz w:val="32"/>
                <w:szCs w:val="32"/>
                <w:vertAlign w:val="baseline"/>
              </w:rPr>
            </w:pPr>
          </w:p>
        </w:tc>
      </w:tr>
    </w:tbl>
    <w:p w14:paraId="436E8B12">
      <w:pPr>
        <w:spacing w:line="240" w:lineRule="auto"/>
        <w:rPr>
          <w:rFonts w:hint="eastAsia" w:ascii="宋体" w:hAnsi="宋体" w:eastAsia="宋体" w:cs="宋体"/>
          <w:b/>
          <w:bCs/>
          <w:sz w:val="32"/>
          <w:szCs w:val="32"/>
        </w:rPr>
      </w:pPr>
    </w:p>
    <w:p w14:paraId="1E2999FA">
      <w:pPr>
        <w:pStyle w:val="5"/>
        <w:spacing w:line="240" w:lineRule="auto"/>
        <w:rPr>
          <w:rFonts w:hint="eastAsia" w:ascii="宋体" w:hAnsi="宋体" w:eastAsia="宋体" w:cs="宋体"/>
        </w:rPr>
      </w:pPr>
      <w:bookmarkStart w:id="48" w:name="_Toc31137"/>
      <w:bookmarkStart w:id="49" w:name="_Toc31096"/>
      <w:r>
        <w:rPr>
          <w:rFonts w:hint="eastAsia" w:ascii="宋体" w:hAnsi="宋体" w:eastAsia="宋体" w:cs="宋体"/>
        </w:rPr>
        <w:t>1.1.3税务登记证（复印件，三证合一的不需提供）</w:t>
      </w:r>
      <w:bookmarkEnd w:id="48"/>
      <w:bookmarkEnd w:id="49"/>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0"/>
      </w:tblGrid>
      <w:tr w14:paraId="14CDC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3" w:hRule="atLeast"/>
        </w:trPr>
        <w:tc>
          <w:tcPr>
            <w:tcW w:w="8440" w:type="dxa"/>
            <w:noWrap w:val="0"/>
            <w:vAlign w:val="top"/>
          </w:tcPr>
          <w:p w14:paraId="0D15CC41">
            <w:pPr>
              <w:spacing w:line="240" w:lineRule="auto"/>
              <w:rPr>
                <w:rFonts w:hint="eastAsia" w:ascii="宋体" w:hAnsi="宋体" w:eastAsia="宋体" w:cs="宋体"/>
                <w:b/>
                <w:bCs/>
                <w:sz w:val="32"/>
                <w:szCs w:val="32"/>
                <w:vertAlign w:val="baseline"/>
              </w:rPr>
            </w:pPr>
          </w:p>
        </w:tc>
      </w:tr>
    </w:tbl>
    <w:p w14:paraId="6D50C21F">
      <w:pPr>
        <w:pStyle w:val="5"/>
        <w:rPr>
          <w:rFonts w:hint="eastAsia" w:ascii="宋体" w:hAnsi="宋体" w:eastAsia="宋体" w:cs="宋体"/>
        </w:rPr>
      </w:pPr>
      <w:r>
        <w:rPr>
          <w:rFonts w:hint="eastAsia" w:ascii="宋体" w:hAnsi="宋体" w:eastAsia="宋体" w:cs="宋体"/>
        </w:rPr>
        <w:br w:type="page"/>
      </w:r>
      <w:bookmarkStart w:id="50" w:name="_Toc1129"/>
      <w:bookmarkStart w:id="51" w:name="_Toc26514"/>
      <w:r>
        <w:rPr>
          <w:rFonts w:hint="eastAsia" w:ascii="宋体" w:hAnsi="宋体" w:eastAsia="宋体" w:cs="宋体"/>
        </w:rPr>
        <w:t>1.1.4</w:t>
      </w:r>
      <w:bookmarkStart w:id="52" w:name="_Toc16924_WPSOffice_Level2"/>
      <w:bookmarkStart w:id="53" w:name="_Toc3401_WPSOffice_Level2"/>
      <w:r>
        <w:rPr>
          <w:rFonts w:hint="eastAsia" w:ascii="宋体" w:hAnsi="宋体" w:eastAsia="宋体" w:cs="宋体"/>
        </w:rPr>
        <w:t>法定代表人（或非法人组织负责人）身份证明书</w:t>
      </w:r>
      <w:bookmarkEnd w:id="50"/>
      <w:bookmarkEnd w:id="51"/>
      <w:bookmarkEnd w:id="52"/>
      <w:bookmarkEnd w:id="53"/>
    </w:p>
    <w:p w14:paraId="685953AB">
      <w:pPr>
        <w:spacing w:line="360" w:lineRule="auto"/>
        <w:ind w:firstLine="420" w:firstLineChars="200"/>
        <w:rPr>
          <w:rFonts w:hint="eastAsia" w:ascii="宋体" w:hAnsi="宋体" w:eastAsia="宋体" w:cs="宋体"/>
          <w:szCs w:val="21"/>
          <w:u w:val="single"/>
        </w:rPr>
      </w:pPr>
    </w:p>
    <w:p w14:paraId="63F9ED00">
      <w:pPr>
        <w:spacing w:line="360" w:lineRule="auto"/>
        <w:ind w:firstLine="840" w:firstLineChars="400"/>
        <w:rPr>
          <w:rFonts w:hint="eastAsia" w:ascii="宋体" w:hAnsi="宋体" w:eastAsia="宋体" w:cs="宋体"/>
          <w:szCs w:val="21"/>
        </w:rPr>
      </w:pPr>
      <w:r>
        <w:rPr>
          <w:rFonts w:hint="eastAsia" w:ascii="宋体" w:hAnsi="宋体" w:eastAsia="宋体" w:cs="宋体"/>
          <w:szCs w:val="21"/>
        </w:rPr>
        <w:t>姓名：</w:t>
      </w:r>
      <w:r>
        <w:rPr>
          <w:rFonts w:hint="eastAsia" w:ascii="宋体" w:hAnsi="宋体" w:eastAsia="宋体" w:cs="宋体"/>
          <w:szCs w:val="21"/>
          <w:u w:val="single"/>
        </w:rPr>
        <w:t xml:space="preserve">        </w:t>
      </w:r>
      <w:r>
        <w:rPr>
          <w:rFonts w:hint="eastAsia" w:ascii="宋体" w:hAnsi="宋体" w:eastAsia="宋体" w:cs="宋体"/>
          <w:szCs w:val="21"/>
        </w:rPr>
        <w:t>，性别：</w:t>
      </w:r>
      <w:r>
        <w:rPr>
          <w:rFonts w:hint="eastAsia" w:ascii="宋体" w:hAnsi="宋体" w:eastAsia="宋体" w:cs="宋体"/>
          <w:szCs w:val="21"/>
          <w:u w:val="single"/>
        </w:rPr>
        <w:t xml:space="preserve">        </w:t>
      </w:r>
      <w:r>
        <w:rPr>
          <w:rFonts w:hint="eastAsia" w:ascii="宋体" w:hAnsi="宋体" w:eastAsia="宋体" w:cs="宋体"/>
          <w:szCs w:val="21"/>
        </w:rPr>
        <w:t>，出生日期：</w:t>
      </w:r>
      <w:r>
        <w:rPr>
          <w:rFonts w:hint="eastAsia" w:ascii="宋体" w:hAnsi="宋体" w:eastAsia="宋体" w:cs="宋体"/>
          <w:szCs w:val="21"/>
          <w:u w:val="single"/>
        </w:rPr>
        <w:t xml:space="preserve">         </w:t>
      </w:r>
      <w:r>
        <w:rPr>
          <w:rFonts w:hint="eastAsia" w:ascii="宋体" w:hAnsi="宋体" w:eastAsia="宋体" w:cs="宋体"/>
          <w:szCs w:val="21"/>
        </w:rPr>
        <w:t>，现任职务：</w:t>
      </w:r>
      <w:r>
        <w:rPr>
          <w:rFonts w:hint="eastAsia" w:ascii="宋体" w:hAnsi="宋体" w:eastAsia="宋体" w:cs="宋体"/>
          <w:szCs w:val="21"/>
          <w:u w:val="single"/>
        </w:rPr>
        <w:t xml:space="preserve">       </w:t>
      </w:r>
      <w:r>
        <w:rPr>
          <w:rFonts w:hint="eastAsia" w:ascii="宋体" w:hAnsi="宋体" w:eastAsia="宋体" w:cs="宋体"/>
          <w:szCs w:val="21"/>
        </w:rPr>
        <w:t>，系</w:t>
      </w:r>
      <w:r>
        <w:rPr>
          <w:rFonts w:hint="eastAsia" w:ascii="宋体" w:hAnsi="宋体" w:eastAsia="宋体" w:cs="宋体"/>
          <w:szCs w:val="21"/>
          <w:u w:val="single"/>
        </w:rPr>
        <w:t xml:space="preserve">            </w:t>
      </w:r>
      <w:r>
        <w:rPr>
          <w:rFonts w:hint="eastAsia" w:ascii="宋体" w:hAnsi="宋体" w:eastAsia="宋体" w:cs="宋体"/>
          <w:szCs w:val="21"/>
        </w:rPr>
        <w:t>（投标人名称）的法定代表人（或非法人组织负责人）。</w:t>
      </w:r>
    </w:p>
    <w:p w14:paraId="09AAFD88">
      <w:pPr>
        <w:rPr>
          <w:rFonts w:hint="eastAsia" w:ascii="宋体" w:hAnsi="宋体" w:eastAsia="宋体" w:cs="宋体"/>
          <w:szCs w:val="21"/>
        </w:rPr>
      </w:pPr>
      <w:r>
        <w:rPr>
          <w:rFonts w:hint="eastAsia" w:ascii="宋体" w:hAnsi="宋体" w:eastAsia="宋体" w:cs="宋体"/>
          <w:szCs w:val="21"/>
        </w:rPr>
        <w:t xml:space="preserve">            </w:t>
      </w:r>
    </w:p>
    <w:p w14:paraId="75C9EB6D">
      <w:pPr>
        <w:rPr>
          <w:rFonts w:hint="eastAsia" w:ascii="宋体" w:hAnsi="宋体" w:eastAsia="宋体" w:cs="宋体"/>
          <w:szCs w:val="21"/>
        </w:rPr>
      </w:pPr>
      <w:r>
        <w:rPr>
          <w:rFonts w:hint="eastAsia" w:ascii="宋体" w:hAnsi="宋体" w:eastAsia="宋体" w:cs="宋体"/>
          <w:szCs w:val="21"/>
        </w:rPr>
        <w:t>特此证明。</w:t>
      </w:r>
    </w:p>
    <w:p w14:paraId="3445DC78">
      <w:pPr>
        <w:rPr>
          <w:rFonts w:hint="eastAsia" w:ascii="宋体" w:hAnsi="宋体" w:eastAsia="宋体" w:cs="宋体"/>
          <w:szCs w:val="21"/>
        </w:rPr>
      </w:pPr>
    </w:p>
    <w:p w14:paraId="7CC03D87">
      <w:pPr>
        <w:rPr>
          <w:rFonts w:hint="eastAsia" w:ascii="宋体" w:hAnsi="宋体" w:eastAsia="宋体" w:cs="宋体"/>
          <w:szCs w:val="21"/>
        </w:rPr>
      </w:pPr>
    </w:p>
    <w:p w14:paraId="4E25954D">
      <w:pPr>
        <w:rPr>
          <w:rFonts w:hint="eastAsia" w:ascii="宋体" w:hAnsi="宋体" w:eastAsia="宋体" w:cs="宋体"/>
          <w:szCs w:val="21"/>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015A8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531E7C29">
            <w:pPr>
              <w:rPr>
                <w:rFonts w:hint="eastAsia" w:ascii="宋体" w:hAnsi="宋体" w:eastAsia="宋体" w:cs="宋体"/>
                <w:szCs w:val="21"/>
              </w:rPr>
            </w:pPr>
            <w:r>
              <w:rPr>
                <w:rFonts w:hint="eastAsia" w:ascii="宋体" w:hAnsi="宋体" w:eastAsia="宋体" w:cs="宋体"/>
                <w:szCs w:val="21"/>
              </w:rPr>
              <w:t>（※法定代表人（或非法人组织负责人）身份证正、反面复印件※）</w:t>
            </w:r>
          </w:p>
        </w:tc>
      </w:tr>
    </w:tbl>
    <w:p w14:paraId="740FA878">
      <w:pPr>
        <w:rPr>
          <w:rFonts w:hint="eastAsia" w:ascii="宋体" w:hAnsi="宋体" w:eastAsia="宋体" w:cs="宋体"/>
          <w:szCs w:val="21"/>
        </w:rPr>
      </w:pPr>
    </w:p>
    <w:p w14:paraId="7FC8752E">
      <w:pPr>
        <w:rPr>
          <w:rFonts w:hint="eastAsia" w:ascii="宋体" w:hAnsi="宋体" w:eastAsia="宋体" w:cs="宋体"/>
          <w:szCs w:val="21"/>
        </w:rPr>
      </w:pPr>
    </w:p>
    <w:p w14:paraId="58D4E371">
      <w:pPr>
        <w:rPr>
          <w:rFonts w:hint="eastAsia" w:ascii="宋体" w:hAnsi="宋体" w:eastAsia="宋体" w:cs="宋体"/>
          <w:szCs w:val="21"/>
        </w:rPr>
      </w:pPr>
    </w:p>
    <w:p w14:paraId="2D3B0C0A">
      <w:pPr>
        <w:rPr>
          <w:rFonts w:hint="eastAsia" w:ascii="宋体" w:hAnsi="宋体" w:eastAsia="宋体" w:cs="宋体"/>
          <w:szCs w:val="21"/>
        </w:rPr>
      </w:pPr>
    </w:p>
    <w:p w14:paraId="02809CA1">
      <w:pPr>
        <w:rPr>
          <w:rFonts w:hint="eastAsia" w:ascii="宋体" w:hAnsi="宋体" w:eastAsia="宋体" w:cs="宋体"/>
          <w:szCs w:val="21"/>
        </w:rPr>
      </w:pPr>
    </w:p>
    <w:p w14:paraId="652B6BA9">
      <w:pPr>
        <w:rPr>
          <w:rFonts w:hint="eastAsia" w:ascii="宋体" w:hAnsi="宋体" w:eastAsia="宋体" w:cs="宋体"/>
          <w:szCs w:val="21"/>
        </w:rPr>
      </w:pPr>
    </w:p>
    <w:p w14:paraId="776D9A95">
      <w:pPr>
        <w:rPr>
          <w:rFonts w:hint="eastAsia" w:ascii="宋体" w:hAnsi="宋体" w:eastAsia="宋体" w:cs="宋体"/>
          <w:szCs w:val="21"/>
        </w:rPr>
      </w:pPr>
    </w:p>
    <w:p w14:paraId="2CA94BF7">
      <w:pPr>
        <w:rPr>
          <w:rFonts w:hint="eastAsia" w:ascii="宋体" w:hAnsi="宋体" w:eastAsia="宋体" w:cs="宋体"/>
          <w:szCs w:val="21"/>
        </w:rPr>
      </w:pPr>
    </w:p>
    <w:p w14:paraId="1E9DA3EB">
      <w:pPr>
        <w:rPr>
          <w:rFonts w:hint="eastAsia" w:ascii="宋体" w:hAnsi="宋体" w:eastAsia="宋体" w:cs="宋体"/>
          <w:szCs w:val="21"/>
        </w:rPr>
      </w:pPr>
      <w:r>
        <w:rPr>
          <w:rFonts w:hint="eastAsia" w:ascii="宋体" w:hAnsi="宋体" w:eastAsia="宋体" w:cs="宋体"/>
          <w:szCs w:val="21"/>
        </w:rPr>
        <w:t xml:space="preserve">                                           投标人名称：（加盖公章）  </w:t>
      </w:r>
    </w:p>
    <w:p w14:paraId="2A687B9E">
      <w:pPr>
        <w:rPr>
          <w:rFonts w:hint="eastAsia" w:ascii="宋体" w:hAnsi="宋体" w:eastAsia="宋体" w:cs="宋体"/>
          <w:szCs w:val="21"/>
        </w:rPr>
      </w:pPr>
      <w:r>
        <w:rPr>
          <w:rFonts w:hint="eastAsia" w:ascii="宋体" w:hAnsi="宋体" w:eastAsia="宋体" w:cs="宋体"/>
          <w:szCs w:val="21"/>
        </w:rPr>
        <w:t xml:space="preserve">    </w:t>
      </w:r>
    </w:p>
    <w:p w14:paraId="77E2C52B">
      <w:pPr>
        <w:wordWrap w:val="0"/>
        <w:jc w:val="right"/>
        <w:rPr>
          <w:rFonts w:hint="eastAsia" w:ascii="宋体" w:hAnsi="宋体" w:eastAsia="宋体" w:cs="宋体"/>
          <w:szCs w:val="21"/>
        </w:rPr>
      </w:pPr>
      <w:r>
        <w:rPr>
          <w:rFonts w:hint="eastAsia" w:ascii="宋体" w:hAnsi="宋体" w:eastAsia="宋体" w:cs="宋体"/>
          <w:szCs w:val="21"/>
        </w:rPr>
        <w:t xml:space="preserve">年   月   日                   </w:t>
      </w:r>
    </w:p>
    <w:p w14:paraId="731744A5">
      <w:pPr>
        <w:pStyle w:val="5"/>
        <w:rPr>
          <w:rFonts w:hint="eastAsia" w:ascii="宋体" w:hAnsi="宋体" w:eastAsia="宋体" w:cs="宋体"/>
        </w:rPr>
      </w:pPr>
      <w:r>
        <w:rPr>
          <w:rFonts w:hint="eastAsia" w:ascii="宋体" w:hAnsi="宋体" w:eastAsia="宋体" w:cs="宋体"/>
          <w:szCs w:val="21"/>
        </w:rPr>
        <w:br w:type="page"/>
      </w:r>
      <w:bookmarkStart w:id="54" w:name="_Toc21833_WPSOffice_Level2"/>
      <w:bookmarkStart w:id="55" w:name="_Toc122_WPSOffice_Level2"/>
      <w:bookmarkStart w:id="56" w:name="_Toc12650"/>
      <w:bookmarkStart w:id="57" w:name="_Toc27550"/>
      <w:r>
        <w:rPr>
          <w:rFonts w:hint="eastAsia" w:ascii="宋体" w:hAnsi="宋体" w:eastAsia="宋体" w:cs="宋体"/>
        </w:rPr>
        <w:t>1.1.5法定代表人（或非法人组织负责人）授权委托书</w:t>
      </w:r>
      <w:bookmarkEnd w:id="54"/>
      <w:bookmarkEnd w:id="55"/>
      <w:bookmarkEnd w:id="56"/>
      <w:bookmarkEnd w:id="57"/>
    </w:p>
    <w:p w14:paraId="478EA558">
      <w:pPr>
        <w:spacing w:line="360" w:lineRule="auto"/>
        <w:ind w:firstLine="420" w:firstLineChars="200"/>
        <w:rPr>
          <w:rFonts w:hint="eastAsia" w:ascii="宋体" w:hAnsi="宋体" w:eastAsia="宋体" w:cs="宋体"/>
          <w:szCs w:val="21"/>
        </w:rPr>
      </w:pPr>
    </w:p>
    <w:p w14:paraId="2FFEEE8F">
      <w:pPr>
        <w:spacing w:line="360" w:lineRule="auto"/>
        <w:ind w:firstLine="840" w:firstLineChars="400"/>
        <w:rPr>
          <w:rFonts w:hint="eastAsia" w:ascii="宋体" w:hAnsi="宋体" w:eastAsia="宋体" w:cs="宋体"/>
          <w:szCs w:val="21"/>
          <w:u w:val="single"/>
        </w:rPr>
      </w:pPr>
      <w:r>
        <w:rPr>
          <w:rFonts w:hint="eastAsia" w:ascii="宋体" w:hAnsi="宋体" w:eastAsia="宋体" w:cs="宋体"/>
          <w:szCs w:val="21"/>
        </w:rPr>
        <w:t>委托人名称：</w:t>
      </w:r>
      <w:r>
        <w:rPr>
          <w:rFonts w:hint="eastAsia" w:ascii="宋体" w:hAnsi="宋体" w:eastAsia="宋体" w:cs="宋体"/>
          <w:szCs w:val="21"/>
          <w:u w:val="single"/>
        </w:rPr>
        <w:t xml:space="preserve">  （投标人名称）      </w:t>
      </w:r>
    </w:p>
    <w:p w14:paraId="24F40B92">
      <w:pPr>
        <w:spacing w:line="360" w:lineRule="auto"/>
        <w:ind w:firstLine="840" w:firstLineChars="400"/>
        <w:rPr>
          <w:rFonts w:hint="eastAsia" w:ascii="宋体" w:hAnsi="宋体" w:eastAsia="宋体" w:cs="宋体"/>
          <w:szCs w:val="21"/>
        </w:rPr>
      </w:pPr>
      <w:r>
        <w:rPr>
          <w:rFonts w:hint="eastAsia" w:ascii="宋体" w:hAnsi="宋体" w:eastAsia="宋体" w:cs="宋体"/>
          <w:szCs w:val="21"/>
        </w:rPr>
        <w:t>法定代表人（或非法人组织负责人）姓名：</w:t>
      </w:r>
      <w:r>
        <w:rPr>
          <w:rFonts w:hint="eastAsia" w:ascii="宋体" w:hAnsi="宋体" w:eastAsia="宋体" w:cs="宋体"/>
          <w:szCs w:val="21"/>
          <w:u w:val="single"/>
        </w:rPr>
        <w:t xml:space="preserve">        </w:t>
      </w:r>
      <w:r>
        <w:rPr>
          <w:rFonts w:hint="eastAsia" w:ascii="宋体" w:hAnsi="宋体" w:eastAsia="宋体" w:cs="宋体"/>
          <w:szCs w:val="21"/>
        </w:rPr>
        <w:t xml:space="preserve"> 身份证号码：</w:t>
      </w:r>
      <w:r>
        <w:rPr>
          <w:rFonts w:hint="eastAsia" w:ascii="宋体" w:hAnsi="宋体" w:eastAsia="宋体" w:cs="宋体"/>
          <w:szCs w:val="21"/>
          <w:u w:val="single"/>
        </w:rPr>
        <w:t xml:space="preserve">         </w:t>
      </w:r>
    </w:p>
    <w:p w14:paraId="1CDBDAC0">
      <w:pPr>
        <w:spacing w:line="360" w:lineRule="auto"/>
        <w:ind w:firstLine="840" w:firstLineChars="400"/>
        <w:rPr>
          <w:rFonts w:hint="eastAsia" w:ascii="宋体" w:hAnsi="宋体" w:eastAsia="宋体" w:cs="宋体"/>
          <w:szCs w:val="21"/>
          <w:u w:val="single"/>
        </w:rPr>
      </w:pPr>
      <w:r>
        <w:rPr>
          <w:rFonts w:hint="eastAsia" w:ascii="宋体" w:hAnsi="宋体" w:eastAsia="宋体" w:cs="宋体"/>
          <w:szCs w:val="21"/>
        </w:rPr>
        <w:t>住所地：</w:t>
      </w:r>
      <w:r>
        <w:rPr>
          <w:rFonts w:hint="eastAsia" w:ascii="宋体" w:hAnsi="宋体" w:eastAsia="宋体" w:cs="宋体"/>
          <w:szCs w:val="21"/>
          <w:u w:val="single"/>
        </w:rPr>
        <w:t xml:space="preserve">         </w:t>
      </w:r>
    </w:p>
    <w:p w14:paraId="34AC1379">
      <w:pPr>
        <w:spacing w:line="360" w:lineRule="auto"/>
        <w:ind w:firstLine="840" w:firstLineChars="400"/>
        <w:rPr>
          <w:rFonts w:hint="eastAsia" w:ascii="宋体" w:hAnsi="宋体" w:eastAsia="宋体" w:cs="宋体"/>
          <w:szCs w:val="21"/>
        </w:rPr>
      </w:pPr>
      <w:r>
        <w:rPr>
          <w:rFonts w:hint="eastAsia" w:ascii="宋体" w:hAnsi="宋体" w:eastAsia="宋体" w:cs="宋体"/>
          <w:szCs w:val="21"/>
        </w:rPr>
        <w:t>受托人名称：</w:t>
      </w:r>
      <w:r>
        <w:rPr>
          <w:rFonts w:hint="eastAsia" w:ascii="宋体" w:hAnsi="宋体" w:eastAsia="宋体" w:cs="宋体"/>
          <w:szCs w:val="21"/>
          <w:u w:val="single"/>
        </w:rPr>
        <w:t xml:space="preserve">  （委托授权代表姓名）      </w:t>
      </w:r>
      <w:r>
        <w:rPr>
          <w:rFonts w:hint="eastAsia" w:ascii="宋体" w:hAnsi="宋体" w:eastAsia="宋体" w:cs="宋体"/>
          <w:szCs w:val="21"/>
        </w:rPr>
        <w:t xml:space="preserve">       身份证号码：</w:t>
      </w:r>
      <w:r>
        <w:rPr>
          <w:rFonts w:hint="eastAsia" w:ascii="宋体" w:hAnsi="宋体" w:eastAsia="宋体" w:cs="宋体"/>
          <w:szCs w:val="21"/>
          <w:u w:val="single"/>
        </w:rPr>
        <w:t xml:space="preserve">         </w:t>
      </w:r>
    </w:p>
    <w:p w14:paraId="0F67521B">
      <w:pPr>
        <w:spacing w:line="360" w:lineRule="auto"/>
        <w:ind w:firstLine="840" w:firstLineChars="400"/>
        <w:rPr>
          <w:rFonts w:hint="eastAsia" w:ascii="宋体" w:hAnsi="宋体" w:eastAsia="宋体" w:cs="宋体"/>
          <w:szCs w:val="21"/>
          <w:u w:val="single"/>
        </w:rPr>
      </w:pPr>
      <w:r>
        <w:rPr>
          <w:rFonts w:hint="eastAsia" w:ascii="宋体" w:hAnsi="宋体" w:eastAsia="宋体" w:cs="宋体"/>
          <w:szCs w:val="21"/>
        </w:rPr>
        <w:t>住址：</w:t>
      </w:r>
      <w:r>
        <w:rPr>
          <w:rFonts w:hint="eastAsia" w:ascii="宋体" w:hAnsi="宋体" w:eastAsia="宋体" w:cs="宋体"/>
          <w:szCs w:val="21"/>
          <w:u w:val="single"/>
        </w:rPr>
        <w:t xml:space="preserve">         </w:t>
      </w:r>
      <w:r>
        <w:rPr>
          <w:rFonts w:hint="eastAsia" w:ascii="宋体" w:hAnsi="宋体" w:eastAsia="宋体" w:cs="宋体"/>
          <w:szCs w:val="21"/>
        </w:rPr>
        <w:t xml:space="preserve">                     电话：</w:t>
      </w:r>
      <w:r>
        <w:rPr>
          <w:rFonts w:hint="eastAsia" w:ascii="宋体" w:hAnsi="宋体" w:eastAsia="宋体" w:cs="宋体"/>
          <w:szCs w:val="21"/>
          <w:u w:val="single"/>
        </w:rPr>
        <w:t xml:space="preserve">       </w:t>
      </w:r>
    </w:p>
    <w:p w14:paraId="3827D58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现委托</w:t>
      </w:r>
      <w:r>
        <w:rPr>
          <w:rFonts w:hint="eastAsia" w:ascii="宋体" w:hAnsi="宋体" w:eastAsia="宋体" w:cs="宋体"/>
          <w:szCs w:val="21"/>
          <w:u w:val="single"/>
        </w:rPr>
        <w:t xml:space="preserve">  （委托授权代表姓名）         </w:t>
      </w:r>
      <w:r>
        <w:rPr>
          <w:rFonts w:hint="eastAsia" w:ascii="宋体" w:hAnsi="宋体" w:eastAsia="宋体" w:cs="宋体"/>
          <w:szCs w:val="21"/>
        </w:rPr>
        <w:t>在委托人就</w:t>
      </w:r>
      <w:r>
        <w:rPr>
          <w:rFonts w:hint="eastAsia" w:ascii="宋体" w:hAnsi="宋体" w:eastAsia="宋体" w:cs="宋体"/>
          <w:szCs w:val="21"/>
          <w:u w:val="single"/>
        </w:rPr>
        <w:t>（采购项目编号、采购项目名称、包组号）</w:t>
      </w:r>
      <w:r>
        <w:rPr>
          <w:rFonts w:hint="eastAsia" w:ascii="宋体" w:hAnsi="宋体" w:eastAsia="宋体" w:cs="宋体"/>
          <w:szCs w:val="21"/>
        </w:rPr>
        <w:t>投标中，以我单位名义处理一切与之有关的事务。</w:t>
      </w:r>
    </w:p>
    <w:p w14:paraId="56B1036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本授权书于</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日签字或盖章生效,</w:t>
      </w:r>
      <w:r>
        <w:rPr>
          <w:rFonts w:hint="eastAsia" w:ascii="宋体" w:hAnsi="宋体" w:eastAsia="宋体" w:cs="宋体"/>
          <w:b/>
          <w:szCs w:val="21"/>
        </w:rPr>
        <w:t>无转委托，</w:t>
      </w:r>
      <w:r>
        <w:rPr>
          <w:rFonts w:hint="eastAsia" w:ascii="宋体" w:hAnsi="宋体" w:eastAsia="宋体" w:cs="宋体"/>
          <w:szCs w:val="21"/>
        </w:rPr>
        <w:t>特此声明。</w:t>
      </w:r>
    </w:p>
    <w:p w14:paraId="579DA8BA">
      <w:pPr>
        <w:spacing w:line="360" w:lineRule="auto"/>
        <w:rPr>
          <w:rFonts w:hint="eastAsia" w:ascii="宋体" w:hAnsi="宋体" w:eastAsia="宋体" w:cs="宋体"/>
          <w:szCs w:val="21"/>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8"/>
      </w:tblGrid>
      <w:tr w14:paraId="359BF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0" w:hRule="atLeast"/>
          <w:jc w:val="center"/>
        </w:trPr>
        <w:tc>
          <w:tcPr>
            <w:tcW w:w="8228" w:type="dxa"/>
            <w:noWrap w:val="0"/>
            <w:vAlign w:val="top"/>
          </w:tcPr>
          <w:p w14:paraId="7DC8AA93">
            <w:pPr>
              <w:jc w:val="center"/>
              <w:rPr>
                <w:rFonts w:hint="eastAsia" w:ascii="宋体" w:hAnsi="宋体" w:eastAsia="宋体" w:cs="宋体"/>
                <w:szCs w:val="21"/>
              </w:rPr>
            </w:pPr>
            <w:r>
              <w:rPr>
                <w:rFonts w:hint="eastAsia" w:ascii="宋体" w:hAnsi="宋体" w:eastAsia="宋体" w:cs="宋体"/>
                <w:szCs w:val="21"/>
              </w:rPr>
              <w:t>（※授权委托人身份证正、反面复印件※）</w:t>
            </w:r>
          </w:p>
        </w:tc>
      </w:tr>
    </w:tbl>
    <w:p w14:paraId="7B98267E">
      <w:pPr>
        <w:spacing w:line="360" w:lineRule="auto"/>
        <w:rPr>
          <w:rFonts w:hint="eastAsia" w:ascii="宋体" w:hAnsi="宋体" w:eastAsia="宋体" w:cs="宋体"/>
          <w:szCs w:val="21"/>
        </w:rPr>
      </w:pPr>
    </w:p>
    <w:p w14:paraId="195FA4D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委托人（单位公章）：</w:t>
      </w:r>
    </w:p>
    <w:p w14:paraId="3BCDAED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法定代表人（或非法人组织负责人）（签字或盖章）：       </w:t>
      </w:r>
    </w:p>
    <w:p w14:paraId="072FD6A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受托人（签字或盖章）：                           </w:t>
      </w:r>
    </w:p>
    <w:p w14:paraId="2830D35F">
      <w:pPr>
        <w:pStyle w:val="4"/>
        <w:jc w:val="left"/>
        <w:rPr>
          <w:rFonts w:hint="eastAsia" w:ascii="宋体" w:hAnsi="宋体" w:eastAsia="宋体" w:cs="宋体"/>
          <w:sz w:val="32"/>
          <w:szCs w:val="32"/>
        </w:rPr>
      </w:pPr>
      <w:r>
        <w:rPr>
          <w:rFonts w:hint="eastAsia" w:ascii="宋体" w:hAnsi="宋体" w:eastAsia="宋体" w:cs="宋体"/>
          <w:szCs w:val="21"/>
          <w:u w:val="single"/>
        </w:rPr>
        <w:br w:type="page"/>
      </w:r>
      <w:bookmarkStart w:id="58" w:name="_Toc24203"/>
      <w:r>
        <w:rPr>
          <w:rFonts w:hint="eastAsia" w:ascii="宋体" w:hAnsi="宋体" w:eastAsia="宋体" w:cs="宋体"/>
          <w:bCs/>
          <w:sz w:val="32"/>
          <w:szCs w:val="32"/>
        </w:rPr>
        <w:t>1.</w:t>
      </w:r>
      <w:r>
        <w:rPr>
          <w:rFonts w:hint="eastAsia" w:ascii="宋体" w:hAnsi="宋体" w:eastAsia="宋体" w:cs="宋体"/>
          <w:sz w:val="32"/>
          <w:szCs w:val="32"/>
        </w:rPr>
        <w:t>2.</w:t>
      </w:r>
      <w:bookmarkEnd w:id="58"/>
      <w:r>
        <w:rPr>
          <w:rFonts w:hint="eastAsia" w:ascii="宋体" w:hAnsi="宋体" w:eastAsia="宋体" w:cs="宋体"/>
          <w:sz w:val="32"/>
          <w:szCs w:val="32"/>
        </w:rPr>
        <w:t>资格条件承诺函</w:t>
      </w:r>
    </w:p>
    <w:p w14:paraId="6869A65A">
      <w:pPr>
        <w:spacing w:line="360" w:lineRule="auto"/>
        <w:jc w:val="center"/>
        <w:rPr>
          <w:rFonts w:hint="eastAsia" w:ascii="宋体" w:hAnsi="宋体" w:eastAsia="宋体" w:cs="宋体"/>
          <w:b/>
          <w:bCs/>
          <w:lang w:val="en-US" w:eastAsia="zh-CN"/>
        </w:rPr>
      </w:pPr>
    </w:p>
    <w:p w14:paraId="5C56F340">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资格条件承诺函</w:t>
      </w:r>
    </w:p>
    <w:p w14:paraId="75DC28D8">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我方</w:t>
      </w:r>
      <w:r>
        <w:rPr>
          <w:rFonts w:hint="eastAsia" w:ascii="宋体" w:hAnsi="宋体" w:cs="宋体"/>
          <w:u w:val="single"/>
          <w:lang w:val="en-US" w:eastAsia="zh-CN"/>
        </w:rPr>
        <w:t xml:space="preserve"> </w:t>
      </w:r>
      <w:r>
        <w:rPr>
          <w:rFonts w:hint="eastAsia" w:ascii="宋体" w:hAnsi="宋体" w:eastAsia="宋体" w:cs="宋体"/>
          <w:u w:val="single"/>
          <w:lang w:val="en-US" w:eastAsia="zh-CN"/>
        </w:rPr>
        <w:t>（投标人名称）</w:t>
      </w:r>
      <w:r>
        <w:rPr>
          <w:rFonts w:hint="eastAsia" w:ascii="宋体" w:hAnsi="宋体" w:cs="宋体"/>
          <w:u w:val="single"/>
          <w:lang w:val="en-US" w:eastAsia="zh-CN"/>
        </w:rPr>
        <w:t xml:space="preserve"> </w:t>
      </w:r>
      <w:r>
        <w:rPr>
          <w:rFonts w:hint="eastAsia" w:ascii="宋体" w:hAnsi="宋体" w:eastAsia="宋体" w:cs="宋体"/>
          <w:lang w:val="en-US" w:eastAsia="zh-CN"/>
        </w:rPr>
        <w:t>符合《中华人民共和国政府采购法》第二十二条第一款第（二）项、第（三）项、第（四）项、第（五）项规定条件，具体包括：</w:t>
      </w:r>
    </w:p>
    <w:p w14:paraId="24E0901E">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1.具有良好的商业信誉和健全的财务会计制度；</w:t>
      </w:r>
    </w:p>
    <w:p w14:paraId="26AB1954">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2.具有履行合同所必需的设备和专业技术能力；</w:t>
      </w:r>
    </w:p>
    <w:p w14:paraId="68B27ADB">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3.具有依法缴纳税收和社会保障资金的良好记录；</w:t>
      </w:r>
    </w:p>
    <w:p w14:paraId="69336D3F">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4.参加政府采购活动前三年内，在经营活动中没有重大违法记录。</w:t>
      </w:r>
    </w:p>
    <w:p w14:paraId="54F66CE4">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14:paraId="6449B073">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特此承诺。</w:t>
      </w:r>
    </w:p>
    <w:p w14:paraId="0FBEBC75">
      <w:pPr>
        <w:spacing w:line="360" w:lineRule="auto"/>
        <w:jc w:val="right"/>
        <w:rPr>
          <w:rFonts w:hint="eastAsia" w:ascii="宋体" w:hAnsi="宋体" w:eastAsia="宋体" w:cs="宋体"/>
          <w:lang w:val="en-US" w:eastAsia="zh-CN"/>
        </w:rPr>
      </w:pPr>
    </w:p>
    <w:p w14:paraId="546678FB">
      <w:pPr>
        <w:spacing w:line="360" w:lineRule="auto"/>
        <w:jc w:val="right"/>
        <w:rPr>
          <w:rFonts w:hint="eastAsia" w:ascii="宋体" w:hAnsi="宋体" w:eastAsia="宋体" w:cs="宋体"/>
          <w:lang w:val="en-US" w:eastAsia="zh-CN"/>
        </w:rPr>
      </w:pPr>
      <w:r>
        <w:rPr>
          <w:rFonts w:hint="eastAsia" w:ascii="宋体" w:hAnsi="宋体" w:eastAsia="宋体" w:cs="宋体"/>
          <w:lang w:val="en-US" w:eastAsia="zh-CN"/>
        </w:rPr>
        <w:t>投标人名称（公章）</w:t>
      </w:r>
    </w:p>
    <w:p w14:paraId="5929BB9D">
      <w:pPr>
        <w:pStyle w:val="4"/>
        <w:jc w:val="left"/>
      </w:pPr>
      <w:r>
        <w:rPr>
          <w:rFonts w:hint="eastAsia" w:ascii="宋体" w:hAnsi="宋体" w:eastAsia="宋体" w:cs="宋体"/>
          <w:b w:val="0"/>
          <w:kern w:val="2"/>
          <w:sz w:val="21"/>
          <w:szCs w:val="24"/>
          <w:lang w:val="en-US" w:eastAsia="zh-CN" w:bidi="ar-SA"/>
        </w:rPr>
        <w:t>年   月   日</w:t>
      </w:r>
      <w:r>
        <w:rPr>
          <w:rFonts w:hint="eastAsia" w:ascii="宋体" w:hAnsi="宋体" w:eastAsia="宋体" w:cs="宋体"/>
          <w:b w:val="0"/>
          <w:kern w:val="2"/>
          <w:sz w:val="21"/>
          <w:szCs w:val="24"/>
          <w:lang w:val="en-US" w:eastAsia="zh-CN" w:bidi="ar-SA"/>
        </w:rPr>
        <w:br w:type="page"/>
      </w:r>
      <w:bookmarkStart w:id="59" w:name="_Toc23878"/>
      <w:r>
        <w:rPr>
          <w:rFonts w:hint="eastAsia" w:ascii="宋体" w:hAnsi="宋体" w:eastAsia="宋体" w:cs="宋体"/>
          <w:bCs/>
          <w:sz w:val="32"/>
          <w:szCs w:val="32"/>
        </w:rPr>
        <w:t>1.</w:t>
      </w:r>
      <w:r>
        <w:rPr>
          <w:rFonts w:hint="eastAsia" w:ascii="宋体" w:hAnsi="宋体" w:eastAsia="宋体" w:cs="宋体"/>
          <w:sz w:val="32"/>
          <w:szCs w:val="32"/>
          <w:lang w:val="en-US" w:eastAsia="zh-CN"/>
        </w:rPr>
        <w:t>3</w:t>
      </w:r>
      <w:r>
        <w:rPr>
          <w:rFonts w:hint="eastAsia" w:ascii="宋体" w:hAnsi="宋体" w:eastAsia="宋体" w:cs="宋体"/>
          <w:sz w:val="32"/>
          <w:szCs w:val="32"/>
        </w:rPr>
        <w:t>.法律、行政法规规定的其他条件。</w:t>
      </w:r>
      <w:bookmarkEnd w:id="59"/>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00"/>
      </w:tblGrid>
      <w:tr w14:paraId="48CF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0" w:hRule="atLeast"/>
        </w:trPr>
        <w:tc>
          <w:tcPr>
            <w:tcW w:w="8400" w:type="dxa"/>
            <w:noWrap w:val="0"/>
            <w:vAlign w:val="top"/>
          </w:tcPr>
          <w:p w14:paraId="3D4C2C97">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投标人未被“信用中国”网站（www.creditchina.gov.cn）列入“记录失信被执行人”、“重大税收违法失信主体”、“政府采购严重违法失信行为”中任意一项或多项记录名单；同时，投标人未处于中国政府采购网(www.ccgp.gov.cn)“政府采购严重违法失信行为信息记录”中的禁止参加政府采购活动期间。</w:t>
            </w:r>
          </w:p>
          <w:p w14:paraId="5DB48D05">
            <w:pPr>
              <w:spacing w:line="360" w:lineRule="auto"/>
              <w:ind w:firstLine="420" w:firstLineChars="200"/>
              <w:rPr>
                <w:rFonts w:hint="eastAsia" w:ascii="宋体" w:hAnsi="宋体" w:eastAsia="宋体" w:cs="宋体"/>
                <w:b/>
                <w:bCs/>
                <w:sz w:val="32"/>
                <w:szCs w:val="32"/>
                <w:vertAlign w:val="baseline"/>
              </w:rPr>
            </w:pPr>
            <w:r>
              <w:rPr>
                <w:rFonts w:hint="eastAsia" w:ascii="宋体" w:hAnsi="宋体" w:eastAsia="宋体" w:cs="宋体"/>
                <w:lang w:val="en-US" w:eastAsia="zh-CN"/>
              </w:rPr>
              <w:t>注：以招标代理机构于投标截止时间当天在“信用中国”网站（www.creditchina.gov.cn）及中国政府采购网(www.ccgp.gov.cn)查询结果为准，由招标代理机构打印查询结果提供资格审查，如相关记录信息已失效，投标人必须提供由该记录信息的执行或列入单位出具的相关证明材料。</w:t>
            </w:r>
          </w:p>
        </w:tc>
      </w:tr>
    </w:tbl>
    <w:p w14:paraId="33805516">
      <w:pPr>
        <w:rPr>
          <w:rFonts w:hint="eastAsia" w:ascii="宋体" w:hAnsi="宋体" w:eastAsia="宋体" w:cs="宋体"/>
          <w:szCs w:val="28"/>
        </w:rPr>
      </w:pPr>
    </w:p>
    <w:p w14:paraId="6EC5433C">
      <w:pPr>
        <w:spacing w:before="319" w:beforeLines="100" w:after="319" w:afterLines="100" w:line="480" w:lineRule="exact"/>
        <w:ind w:right="-21" w:rightChars="-10"/>
        <w:jc w:val="left"/>
        <w:rPr>
          <w:rFonts w:hint="eastAsia" w:ascii="宋体" w:hAnsi="宋体" w:eastAsia="宋体" w:cs="宋体"/>
          <w:b/>
          <w:sz w:val="32"/>
          <w:szCs w:val="32"/>
        </w:rPr>
      </w:pPr>
      <w:r>
        <w:rPr>
          <w:rFonts w:hint="eastAsia" w:ascii="宋体" w:hAnsi="宋体" w:eastAsia="宋体" w:cs="宋体"/>
          <w:color w:val="000000"/>
        </w:rPr>
        <w:br w:type="page"/>
      </w:r>
      <w:r>
        <w:rPr>
          <w:rFonts w:hint="eastAsia" w:ascii="宋体" w:hAnsi="宋体" w:eastAsia="宋体" w:cs="宋体"/>
          <w:b/>
          <w:bCs/>
          <w:sz w:val="32"/>
          <w:szCs w:val="32"/>
        </w:rPr>
        <w:t>1.</w:t>
      </w:r>
      <w:r>
        <w:rPr>
          <w:rFonts w:hint="eastAsia" w:ascii="宋体" w:hAnsi="宋体" w:eastAsia="宋体" w:cs="宋体"/>
          <w:b/>
          <w:sz w:val="32"/>
          <w:szCs w:val="32"/>
          <w:lang w:val="en-US" w:eastAsia="zh-CN"/>
        </w:rPr>
        <w:t>4</w:t>
      </w:r>
      <w:r>
        <w:rPr>
          <w:rFonts w:hint="eastAsia" w:ascii="宋体" w:hAnsi="宋体" w:eastAsia="宋体" w:cs="宋体"/>
          <w:b/>
          <w:sz w:val="32"/>
          <w:szCs w:val="32"/>
        </w:rPr>
        <w:t>.其它资格证明文件</w:t>
      </w:r>
    </w:p>
    <w:p w14:paraId="26471483">
      <w:pPr>
        <w:pStyle w:val="6"/>
        <w:ind w:firstLine="0" w:firstLineChars="0"/>
        <w:rPr>
          <w:rFonts w:ascii="宋体" w:hAnsi="宋体" w:eastAsia="宋体" w:cs="宋体"/>
        </w:rPr>
      </w:pPr>
      <w:r>
        <w:rPr>
          <w:rFonts w:hint="eastAsia" w:ascii="宋体" w:hAnsi="宋体" w:eastAsia="宋体" w:cs="宋体"/>
        </w:rPr>
        <w:t>说明：按招标文件要求提供其他资格证明文件。</w:t>
      </w:r>
    </w:p>
    <w:p w14:paraId="397E98CD">
      <w:pPr>
        <w:jc w:val="left"/>
        <w:rPr>
          <w:rFonts w:hint="eastAsia" w:ascii="宋体" w:hAnsi="宋体" w:eastAsia="宋体" w:cs="宋体"/>
          <w:b/>
          <w:sz w:val="32"/>
          <w:szCs w:val="32"/>
          <w:lang w:eastAsia="zh-CN"/>
        </w:rPr>
      </w:pPr>
      <w:r>
        <w:rPr>
          <w:rFonts w:hint="eastAsia" w:ascii="宋体" w:hAnsi="宋体" w:eastAsia="宋体" w:cs="宋体"/>
        </w:rPr>
        <w:br w:type="page"/>
      </w:r>
      <w:r>
        <w:rPr>
          <w:rFonts w:hint="eastAsia" w:ascii="宋体" w:hAnsi="宋体" w:eastAsia="宋体" w:cs="宋体"/>
          <w:b/>
          <w:sz w:val="32"/>
          <w:szCs w:val="32"/>
          <w:lang w:val="en-US" w:eastAsia="zh-CN"/>
        </w:rPr>
        <w:t>附：联合体共同投标协议书</w:t>
      </w: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如不适用请删除</w:t>
      </w:r>
      <w:r>
        <w:rPr>
          <w:rFonts w:hint="eastAsia" w:ascii="宋体" w:hAnsi="宋体" w:eastAsia="宋体" w:cs="宋体"/>
          <w:b/>
          <w:sz w:val="32"/>
          <w:szCs w:val="32"/>
          <w:lang w:eastAsia="zh-CN"/>
        </w:rPr>
        <w:t>）</w:t>
      </w:r>
    </w:p>
    <w:p w14:paraId="380CBD70">
      <w:pPr>
        <w:pStyle w:val="10"/>
        <w:rPr>
          <w:rFonts w:hint="eastAsia" w:hAnsi="宋体" w:eastAsia="宋体" w:cs="宋体"/>
        </w:rPr>
      </w:pPr>
      <w:r>
        <w:rPr>
          <w:rFonts w:hint="eastAsia" w:hAnsi="宋体" w:eastAsia="宋体" w:cs="宋体"/>
        </w:rPr>
        <w:t>致</w:t>
      </w:r>
      <w:r>
        <w:rPr>
          <w:rFonts w:hint="eastAsia" w:hAnsi="宋体" w:eastAsia="宋体" w:cs="宋体"/>
          <w:u w:val="single"/>
        </w:rPr>
        <w:t>(采购人或采购代理机构)</w:t>
      </w:r>
      <w:r>
        <w:rPr>
          <w:rFonts w:hint="eastAsia" w:hAnsi="宋体" w:eastAsia="宋体" w:cs="宋体"/>
        </w:rPr>
        <w:t>：</w:t>
      </w:r>
    </w:p>
    <w:p w14:paraId="56F3C847">
      <w:pPr>
        <w:pStyle w:val="10"/>
        <w:ind w:firstLine="420" w:firstLineChars="200"/>
        <w:rPr>
          <w:rFonts w:hint="eastAsia" w:hAnsi="宋体" w:eastAsia="宋体" w:cs="宋体"/>
        </w:rPr>
      </w:pPr>
      <w:r>
        <w:rPr>
          <w:rFonts w:hint="eastAsia" w:hAnsi="宋体" w:eastAsia="宋体" w:cs="宋体"/>
        </w:rPr>
        <w:t>经研究，我方决定自愿组成联合体共同参加</w:t>
      </w:r>
      <w:r>
        <w:rPr>
          <w:rFonts w:hint="eastAsia" w:hAnsi="宋体" w:eastAsia="宋体" w:cs="宋体"/>
          <w:u w:val="single"/>
        </w:rPr>
        <w:t>(采购项目名称、采购项目编号、包组号)</w:t>
      </w:r>
      <w:r>
        <w:rPr>
          <w:rFonts w:hint="eastAsia" w:hAnsi="宋体" w:eastAsia="宋体" w:cs="宋体"/>
        </w:rPr>
        <w:t>项目的竞争性磋商。现就联合体参与磋商事宜订立如下协议：</w:t>
      </w:r>
    </w:p>
    <w:p w14:paraId="203ED213">
      <w:pPr>
        <w:pStyle w:val="10"/>
        <w:ind w:firstLine="420" w:firstLineChars="200"/>
        <w:rPr>
          <w:rFonts w:hint="eastAsia" w:hAnsi="宋体" w:eastAsia="宋体" w:cs="宋体"/>
        </w:rPr>
      </w:pPr>
      <w:r>
        <w:rPr>
          <w:rFonts w:hint="eastAsia" w:hAnsi="宋体" w:eastAsia="宋体" w:cs="宋体"/>
        </w:rPr>
        <w:t>一、联合体成员：</w:t>
      </w:r>
    </w:p>
    <w:p w14:paraId="72077ABD">
      <w:pPr>
        <w:pStyle w:val="10"/>
        <w:ind w:firstLine="420" w:firstLineChars="200"/>
        <w:rPr>
          <w:rFonts w:hint="eastAsia" w:hAnsi="宋体" w:eastAsia="宋体" w:cs="宋体"/>
          <w:u w:val="single"/>
        </w:rPr>
      </w:pPr>
      <w:bookmarkStart w:id="60" w:name="_Toc23749_WPSOffice_Level2"/>
      <w:bookmarkStart w:id="61" w:name="_Toc15561_WPSOffice_Level2"/>
      <w:r>
        <w:rPr>
          <w:rFonts w:hint="eastAsia" w:hAnsi="宋体" w:eastAsia="宋体" w:cs="宋体"/>
        </w:rPr>
        <w:t>1.</w:t>
      </w:r>
      <w:bookmarkEnd w:id="60"/>
      <w:bookmarkEnd w:id="61"/>
      <w:r>
        <w:rPr>
          <w:rFonts w:hint="eastAsia" w:hAnsi="宋体" w:eastAsia="宋体" w:cs="宋体"/>
          <w:u w:val="single"/>
        </w:rPr>
        <w:t xml:space="preserve">                  </w:t>
      </w:r>
    </w:p>
    <w:p w14:paraId="666C6154">
      <w:pPr>
        <w:pStyle w:val="10"/>
        <w:ind w:firstLine="420" w:firstLineChars="200"/>
        <w:rPr>
          <w:rFonts w:hint="eastAsia" w:hAnsi="宋体" w:eastAsia="宋体" w:cs="宋体"/>
        </w:rPr>
      </w:pPr>
      <w:bookmarkStart w:id="62" w:name="_Toc405_WPSOffice_Level2"/>
      <w:bookmarkStart w:id="63" w:name="_Toc22173_WPSOffice_Level2"/>
      <w:r>
        <w:rPr>
          <w:rFonts w:hint="eastAsia" w:hAnsi="宋体" w:eastAsia="宋体" w:cs="宋体"/>
        </w:rPr>
        <w:t>2.</w:t>
      </w:r>
      <w:bookmarkEnd w:id="62"/>
      <w:bookmarkEnd w:id="63"/>
      <w:r>
        <w:rPr>
          <w:rFonts w:hint="eastAsia" w:hAnsi="宋体" w:eastAsia="宋体" w:cs="宋体"/>
          <w:u w:val="single"/>
        </w:rPr>
        <w:t xml:space="preserve">                  </w:t>
      </w:r>
    </w:p>
    <w:p w14:paraId="03A898BF">
      <w:pPr>
        <w:pStyle w:val="10"/>
        <w:ind w:firstLine="420" w:firstLineChars="200"/>
        <w:rPr>
          <w:rFonts w:hint="eastAsia" w:hAnsi="宋体" w:eastAsia="宋体" w:cs="宋体"/>
        </w:rPr>
      </w:pPr>
      <w:bookmarkStart w:id="64" w:name="_Toc23482_WPSOffice_Level2"/>
      <w:bookmarkStart w:id="65" w:name="_Toc7084_WPSOffice_Level2"/>
      <w:r>
        <w:rPr>
          <w:rFonts w:hint="eastAsia" w:hAnsi="宋体" w:eastAsia="宋体" w:cs="宋体"/>
        </w:rPr>
        <w:t>3.</w:t>
      </w:r>
      <w:bookmarkEnd w:id="64"/>
      <w:bookmarkEnd w:id="65"/>
      <w:r>
        <w:rPr>
          <w:rFonts w:hint="eastAsia" w:hAnsi="宋体" w:eastAsia="宋体" w:cs="宋体"/>
          <w:u w:val="single"/>
        </w:rPr>
        <w:t xml:space="preserve">                  </w:t>
      </w:r>
    </w:p>
    <w:p w14:paraId="2BB03BCE">
      <w:pPr>
        <w:pStyle w:val="10"/>
        <w:ind w:firstLine="420" w:firstLineChars="200"/>
        <w:rPr>
          <w:rFonts w:hint="eastAsia" w:hAnsi="宋体" w:eastAsia="宋体" w:cs="宋体"/>
        </w:rPr>
      </w:pPr>
      <w:r>
        <w:rPr>
          <w:rFonts w:hint="eastAsia" w:hAnsi="宋体" w:eastAsia="宋体" w:cs="宋体"/>
        </w:rPr>
        <w:t>二、</w:t>
      </w:r>
      <w:r>
        <w:rPr>
          <w:rFonts w:hint="eastAsia" w:hAnsi="宋体" w:eastAsia="宋体" w:cs="宋体"/>
          <w:u w:val="single"/>
        </w:rPr>
        <w:t>(某成员单位名称)</w:t>
      </w:r>
      <w:r>
        <w:rPr>
          <w:rFonts w:hint="eastAsia" w:hAnsi="宋体" w:eastAsia="宋体" w:cs="宋体"/>
        </w:rPr>
        <w:t>为(联合体名称)牵头人。</w:t>
      </w:r>
    </w:p>
    <w:p w14:paraId="6B177A00">
      <w:pPr>
        <w:pStyle w:val="10"/>
        <w:ind w:firstLine="420" w:firstLineChars="200"/>
        <w:rPr>
          <w:rFonts w:hint="eastAsia" w:hAnsi="宋体" w:eastAsia="宋体" w:cs="宋体"/>
        </w:rPr>
      </w:pPr>
      <w:r>
        <w:rPr>
          <w:rFonts w:hint="eastAsia" w:hAnsi="宋体" w:eastAsia="宋体" w:cs="宋体"/>
        </w:rPr>
        <w:t>三、联合体牵头人合法代表联合体各成员负责本项目响应文件编制活动，代表联合体提交和接收相关的资料、信息及指示，并处理与磋商或成交有关的一切事务；联合体成交后，联合体牵头人负责合同订立和合同实施阶段的主办、组织和协调工作。</w:t>
      </w:r>
    </w:p>
    <w:p w14:paraId="33C38618">
      <w:pPr>
        <w:pStyle w:val="10"/>
        <w:ind w:firstLine="420" w:firstLineChars="200"/>
        <w:rPr>
          <w:rFonts w:hint="eastAsia" w:hAnsi="宋体" w:eastAsia="宋体" w:cs="宋体"/>
        </w:rPr>
      </w:pPr>
      <w:r>
        <w:rPr>
          <w:rFonts w:hint="eastAsia" w:hAnsi="宋体" w:eastAsia="宋体" w:cs="宋体"/>
        </w:rPr>
        <w:t>四、联合体将严格按照磋商文件的各项要求，递交响应文件，参加磋商，履行成交义务和成交后的合同，并向采购人承担连带责任。</w:t>
      </w:r>
    </w:p>
    <w:p w14:paraId="78A0CC8D">
      <w:pPr>
        <w:pStyle w:val="10"/>
        <w:ind w:firstLine="420" w:firstLineChars="200"/>
        <w:rPr>
          <w:rFonts w:hint="eastAsia" w:hAnsi="宋体" w:eastAsia="宋体" w:cs="宋体"/>
        </w:rPr>
      </w:pPr>
      <w:r>
        <w:rPr>
          <w:rFonts w:hint="eastAsia" w:hAnsi="宋体" w:eastAsia="宋体" w:cs="宋体"/>
        </w:rPr>
        <w:t>五、联合体各成员单位内部的职责分工如下：</w:t>
      </w:r>
      <w:r>
        <w:rPr>
          <w:rFonts w:hint="eastAsia" w:hAnsi="宋体" w:eastAsia="宋体" w:cs="宋体"/>
          <w:u w:val="single"/>
        </w:rPr>
        <w:t xml:space="preserve">                  </w:t>
      </w:r>
      <w:r>
        <w:rPr>
          <w:rFonts w:hint="eastAsia" w:hAnsi="宋体" w:eastAsia="宋体" w:cs="宋体"/>
        </w:rPr>
        <w:t>。按照本条上述分工，联合体成员单位各自所承担的合同工作量比例如下：</w:t>
      </w:r>
      <w:r>
        <w:rPr>
          <w:rFonts w:hint="eastAsia" w:hAnsi="宋体" w:eastAsia="宋体" w:cs="宋体"/>
          <w:u w:val="single"/>
        </w:rPr>
        <w:t xml:space="preserve">                  </w:t>
      </w:r>
      <w:r>
        <w:rPr>
          <w:rFonts w:hint="eastAsia" w:hAnsi="宋体" w:eastAsia="宋体" w:cs="宋体"/>
        </w:rPr>
        <w:t>。</w:t>
      </w:r>
    </w:p>
    <w:p w14:paraId="057A6B1E">
      <w:pPr>
        <w:pStyle w:val="10"/>
        <w:ind w:firstLine="420" w:firstLineChars="200"/>
        <w:rPr>
          <w:rFonts w:hint="eastAsia" w:hAnsi="宋体" w:eastAsia="宋体" w:cs="宋体"/>
        </w:rPr>
      </w:pPr>
      <w:r>
        <w:rPr>
          <w:rFonts w:hint="eastAsia" w:hAnsi="宋体" w:eastAsia="宋体" w:cs="宋体"/>
        </w:rPr>
        <w:t>六、本协议书自签署之日起生效，合同履行完毕后自动失效。</w:t>
      </w:r>
    </w:p>
    <w:p w14:paraId="454168E6">
      <w:pPr>
        <w:pStyle w:val="10"/>
        <w:ind w:firstLine="420" w:firstLineChars="200"/>
        <w:rPr>
          <w:rFonts w:hint="eastAsia" w:hAnsi="宋体" w:eastAsia="宋体" w:cs="宋体"/>
        </w:rPr>
      </w:pPr>
      <w:r>
        <w:rPr>
          <w:rFonts w:hint="eastAsia" w:hAnsi="宋体" w:eastAsia="宋体" w:cs="宋体"/>
        </w:rPr>
        <w:t>七、本协议书一式份，联合体成员和采购人各执一份。</w:t>
      </w:r>
    </w:p>
    <w:p w14:paraId="2D6C9A4E">
      <w:pPr>
        <w:pStyle w:val="10"/>
        <w:ind w:firstLine="420" w:firstLineChars="200"/>
        <w:rPr>
          <w:rFonts w:hint="eastAsia" w:hAnsi="宋体" w:eastAsia="宋体" w:cs="宋体"/>
        </w:rPr>
      </w:pPr>
    </w:p>
    <w:p w14:paraId="2225F93E">
      <w:pPr>
        <w:pStyle w:val="10"/>
        <w:ind w:firstLine="420" w:firstLineChars="200"/>
        <w:rPr>
          <w:rFonts w:hint="eastAsia" w:hAnsi="宋体" w:eastAsia="宋体" w:cs="宋体"/>
          <w:u w:val="single"/>
        </w:rPr>
      </w:pPr>
      <w:r>
        <w:rPr>
          <w:rFonts w:hint="eastAsia" w:hAnsi="宋体" w:eastAsia="宋体" w:cs="宋体"/>
        </w:rPr>
        <w:t>牵头人名称(公章)：</w:t>
      </w:r>
    </w:p>
    <w:p w14:paraId="12E1372F">
      <w:pPr>
        <w:pStyle w:val="10"/>
        <w:ind w:firstLine="420" w:firstLineChars="200"/>
        <w:rPr>
          <w:rFonts w:hint="eastAsia" w:hAnsi="宋体" w:eastAsia="宋体" w:cs="宋体"/>
        </w:rPr>
      </w:pPr>
      <w:r>
        <w:rPr>
          <w:rFonts w:hint="eastAsia" w:hAnsi="宋体" w:eastAsia="宋体" w:cs="宋体"/>
        </w:rPr>
        <w:t>法定代表人或其授权代表(签字或盖章)：</w:t>
      </w:r>
    </w:p>
    <w:p w14:paraId="05969E9F">
      <w:pPr>
        <w:pStyle w:val="10"/>
        <w:ind w:firstLine="420" w:firstLineChars="200"/>
        <w:rPr>
          <w:rFonts w:hint="eastAsia" w:hAnsi="宋体" w:eastAsia="宋体" w:cs="宋体"/>
        </w:rPr>
      </w:pPr>
    </w:p>
    <w:p w14:paraId="131E7258">
      <w:pPr>
        <w:pStyle w:val="10"/>
        <w:ind w:firstLine="420" w:firstLineChars="200"/>
        <w:rPr>
          <w:rFonts w:hint="eastAsia" w:hAnsi="宋体" w:eastAsia="宋体" w:cs="宋体"/>
          <w:u w:val="single"/>
        </w:rPr>
      </w:pPr>
      <w:r>
        <w:rPr>
          <w:rFonts w:hint="eastAsia" w:hAnsi="宋体" w:eastAsia="宋体" w:cs="宋体"/>
        </w:rPr>
        <w:t>成员名称(公章)：</w:t>
      </w:r>
    </w:p>
    <w:p w14:paraId="21A88061">
      <w:pPr>
        <w:pStyle w:val="10"/>
        <w:ind w:firstLine="420" w:firstLineChars="200"/>
        <w:rPr>
          <w:rFonts w:hint="eastAsia" w:hAnsi="宋体" w:eastAsia="宋体" w:cs="宋体"/>
          <w:u w:val="single"/>
        </w:rPr>
      </w:pPr>
      <w:r>
        <w:rPr>
          <w:rFonts w:hint="eastAsia" w:hAnsi="宋体" w:eastAsia="宋体" w:cs="宋体"/>
        </w:rPr>
        <w:t>法定代表人或其授权代表(签字或盖章)：</w:t>
      </w:r>
    </w:p>
    <w:p w14:paraId="69E7A0C4">
      <w:pPr>
        <w:pStyle w:val="10"/>
        <w:ind w:firstLine="420" w:firstLineChars="200"/>
        <w:rPr>
          <w:rFonts w:hint="eastAsia" w:hAnsi="宋体" w:eastAsia="宋体" w:cs="宋体"/>
        </w:rPr>
      </w:pPr>
      <w:r>
        <w:rPr>
          <w:rFonts w:hint="eastAsia" w:hAnsi="宋体" w:eastAsia="宋体" w:cs="宋体"/>
        </w:rPr>
        <w:t>日期：</w:t>
      </w:r>
      <w:r>
        <w:rPr>
          <w:rFonts w:hint="eastAsia" w:hAnsi="宋体" w:eastAsia="宋体" w:cs="宋体"/>
          <w:u w:val="single"/>
        </w:rPr>
        <w:t xml:space="preserve">   </w:t>
      </w:r>
      <w:r>
        <w:rPr>
          <w:rFonts w:hint="eastAsia" w:hAnsi="宋体" w:eastAsia="宋体" w:cs="宋体"/>
        </w:rPr>
        <w:t>年</w:t>
      </w:r>
      <w:r>
        <w:rPr>
          <w:rFonts w:hint="eastAsia" w:hAnsi="宋体" w:eastAsia="宋体" w:cs="宋体"/>
          <w:u w:val="single"/>
        </w:rPr>
        <w:t xml:space="preserve">   </w:t>
      </w:r>
      <w:r>
        <w:rPr>
          <w:rFonts w:hint="eastAsia" w:hAnsi="宋体" w:eastAsia="宋体" w:cs="宋体"/>
        </w:rPr>
        <w:t>月</w:t>
      </w:r>
      <w:r>
        <w:rPr>
          <w:rFonts w:hint="eastAsia" w:hAnsi="宋体" w:eastAsia="宋体" w:cs="宋体"/>
          <w:u w:val="single"/>
        </w:rPr>
        <w:t xml:space="preserve">   </w:t>
      </w:r>
      <w:r>
        <w:rPr>
          <w:rFonts w:hint="eastAsia" w:hAnsi="宋体" w:eastAsia="宋体" w:cs="宋体"/>
        </w:rPr>
        <w:t>日</w:t>
      </w:r>
    </w:p>
    <w:p w14:paraId="2F629EBC">
      <w:pPr>
        <w:pStyle w:val="6"/>
        <w:ind w:firstLine="0" w:firstLineChars="0"/>
        <w:rPr>
          <w:rFonts w:hint="eastAsia" w:ascii="宋体" w:hAnsi="宋体" w:eastAsia="宋体" w:cs="宋体"/>
        </w:rPr>
      </w:pPr>
    </w:p>
    <w:p w14:paraId="494A7122">
      <w:pPr>
        <w:rPr>
          <w:rFonts w:hint="eastAsia" w:ascii="宋体" w:hAnsi="宋体" w:eastAsia="宋体" w:cs="宋体"/>
          <w:szCs w:val="28"/>
        </w:rPr>
      </w:pPr>
    </w:p>
    <w:p w14:paraId="6DA5D89E">
      <w:pPr>
        <w:rPr>
          <w:rFonts w:hint="eastAsia" w:ascii="宋体" w:hAnsi="宋体" w:eastAsia="宋体" w:cs="宋体"/>
          <w:szCs w:val="28"/>
        </w:rPr>
      </w:pPr>
      <w:r>
        <w:rPr>
          <w:rFonts w:hint="eastAsia" w:ascii="宋体" w:hAnsi="宋体" w:eastAsia="宋体" w:cs="宋体"/>
          <w:szCs w:val="28"/>
        </w:rPr>
        <w:br w:type="page"/>
      </w:r>
    </w:p>
    <w:p w14:paraId="74A57F85">
      <w:pPr>
        <w:rPr>
          <w:rFonts w:hint="eastAsia" w:ascii="宋体" w:hAnsi="宋体" w:eastAsia="宋体" w:cs="宋体"/>
          <w:sz w:val="84"/>
          <w:szCs w:val="84"/>
        </w:rPr>
      </w:pPr>
    </w:p>
    <w:p w14:paraId="73379A87">
      <w:pPr>
        <w:rPr>
          <w:rFonts w:hint="eastAsia" w:ascii="宋体" w:hAnsi="宋体" w:eastAsia="宋体" w:cs="宋体"/>
          <w:sz w:val="84"/>
          <w:szCs w:val="84"/>
        </w:rPr>
      </w:pPr>
    </w:p>
    <w:p w14:paraId="0F68F79C">
      <w:pPr>
        <w:pStyle w:val="8"/>
        <w:rPr>
          <w:rFonts w:hint="eastAsia"/>
        </w:rPr>
      </w:pPr>
    </w:p>
    <w:p w14:paraId="7326C790">
      <w:pPr>
        <w:rPr>
          <w:rFonts w:hint="eastAsia" w:ascii="宋体" w:hAnsi="宋体" w:eastAsia="宋体" w:cs="宋体"/>
          <w:sz w:val="84"/>
          <w:szCs w:val="84"/>
        </w:rPr>
      </w:pPr>
    </w:p>
    <w:p w14:paraId="10C0E04B">
      <w:pPr>
        <w:pStyle w:val="8"/>
        <w:rPr>
          <w:rFonts w:hint="eastAsia" w:ascii="宋体" w:hAnsi="宋体" w:eastAsia="宋体" w:cs="宋体"/>
          <w:sz w:val="84"/>
          <w:szCs w:val="84"/>
        </w:rPr>
      </w:pPr>
    </w:p>
    <w:p w14:paraId="2242903F">
      <w:pPr>
        <w:numPr>
          <w:ilvl w:val="0"/>
          <w:numId w:val="8"/>
        </w:numPr>
        <w:jc w:val="center"/>
        <w:outlineLvl w:val="0"/>
        <w:rPr>
          <w:rFonts w:ascii="宋体" w:hAnsi="宋体" w:eastAsia="宋体" w:cs="宋体"/>
          <w:b/>
          <w:bCs/>
          <w:sz w:val="84"/>
          <w:szCs w:val="84"/>
        </w:rPr>
      </w:pPr>
      <w:bookmarkStart w:id="66" w:name="_Toc3734"/>
      <w:bookmarkStart w:id="67" w:name="_Toc18249"/>
      <w:r>
        <w:rPr>
          <w:rFonts w:hint="eastAsia" w:ascii="宋体" w:hAnsi="宋体" w:eastAsia="宋体" w:cs="宋体"/>
          <w:b/>
          <w:bCs/>
          <w:sz w:val="84"/>
          <w:szCs w:val="84"/>
        </w:rPr>
        <w:t>符合性证明材料</w:t>
      </w:r>
      <w:bookmarkEnd w:id="66"/>
      <w:bookmarkEnd w:id="67"/>
    </w:p>
    <w:p w14:paraId="2AEB57A4">
      <w:pPr>
        <w:pStyle w:val="4"/>
        <w:adjustRightInd w:val="0"/>
        <w:snapToGrid w:val="0"/>
        <w:spacing w:before="0" w:after="0" w:line="240" w:lineRule="auto"/>
        <w:jc w:val="left"/>
        <w:rPr>
          <w:rFonts w:hint="eastAsia" w:ascii="宋体" w:hAnsi="宋体" w:eastAsia="宋体" w:cs="宋体"/>
          <w:sz w:val="32"/>
          <w:szCs w:val="32"/>
        </w:rPr>
      </w:pPr>
      <w:r>
        <w:rPr>
          <w:rFonts w:hint="eastAsia" w:ascii="宋体" w:hAnsi="宋体" w:eastAsia="宋体" w:cs="宋体"/>
          <w:szCs w:val="28"/>
        </w:rPr>
        <w:br w:type="page"/>
      </w:r>
      <w:bookmarkStart w:id="68" w:name="_Toc14782_WPSOffice_Level2"/>
      <w:bookmarkStart w:id="69" w:name="_Toc14147"/>
      <w:bookmarkStart w:id="70" w:name="_Toc24841_WPSOffice_Level2"/>
      <w:bookmarkStart w:id="71" w:name="_Toc10831"/>
      <w:r>
        <w:rPr>
          <w:rFonts w:hint="eastAsia" w:ascii="宋体" w:hAnsi="宋体" w:eastAsia="宋体" w:cs="宋体"/>
          <w:sz w:val="32"/>
          <w:szCs w:val="32"/>
        </w:rPr>
        <w:t>2.1.投标函</w:t>
      </w:r>
      <w:bookmarkEnd w:id="68"/>
      <w:bookmarkEnd w:id="69"/>
      <w:bookmarkEnd w:id="70"/>
      <w:bookmarkEnd w:id="71"/>
    </w:p>
    <w:p w14:paraId="125431AD">
      <w:pPr>
        <w:adjustRightInd w:val="0"/>
        <w:snapToGrid w:val="0"/>
        <w:spacing w:line="360" w:lineRule="auto"/>
        <w:ind w:right="630" w:rightChars="300"/>
        <w:rPr>
          <w:rFonts w:hint="eastAsia" w:ascii="宋体" w:hAnsi="宋体" w:eastAsia="宋体" w:cs="宋体"/>
          <w:szCs w:val="21"/>
        </w:rPr>
      </w:pPr>
      <w:r>
        <w:rPr>
          <w:rFonts w:hint="eastAsia" w:ascii="宋体" w:hAnsi="宋体" w:eastAsia="宋体" w:cs="宋体"/>
          <w:szCs w:val="21"/>
        </w:rPr>
        <w:t xml:space="preserve">    </w:t>
      </w:r>
    </w:p>
    <w:p w14:paraId="15F7FE55">
      <w:pPr>
        <w:adjustRightInd w:val="0"/>
        <w:snapToGrid w:val="0"/>
        <w:spacing w:line="360" w:lineRule="auto"/>
        <w:ind w:right="630" w:rightChars="300"/>
        <w:rPr>
          <w:rFonts w:hint="eastAsia" w:ascii="宋体" w:hAnsi="宋体" w:eastAsia="宋体" w:cs="宋体"/>
          <w:szCs w:val="21"/>
          <w:u w:val="single"/>
        </w:rPr>
      </w:pPr>
      <w:r>
        <w:rPr>
          <w:rFonts w:hint="eastAsia" w:ascii="宋体" w:hAnsi="宋体" w:eastAsia="宋体" w:cs="宋体"/>
          <w:szCs w:val="21"/>
          <w:u w:val="single"/>
        </w:rPr>
        <w:t>（采购人或采购代理机构）：</w:t>
      </w:r>
    </w:p>
    <w:p w14:paraId="326A8114">
      <w:pPr>
        <w:adjustRightInd w:val="0"/>
        <w:snapToGrid w:val="0"/>
        <w:spacing w:line="360" w:lineRule="auto"/>
        <w:ind w:right="-21" w:rightChars="-10"/>
        <w:rPr>
          <w:rFonts w:hint="eastAsia" w:ascii="宋体" w:hAnsi="宋体" w:eastAsia="宋体" w:cs="宋体"/>
          <w:szCs w:val="21"/>
        </w:rPr>
      </w:pPr>
      <w:r>
        <w:rPr>
          <w:rFonts w:hint="eastAsia" w:ascii="宋体" w:hAnsi="宋体" w:eastAsia="宋体" w:cs="宋体"/>
          <w:szCs w:val="21"/>
        </w:rPr>
        <w:t xml:space="preserve">    根据贵方</w:t>
      </w:r>
      <w:r>
        <w:rPr>
          <w:rFonts w:hint="eastAsia" w:ascii="宋体" w:hAnsi="宋体" w:eastAsia="宋体" w:cs="宋体"/>
          <w:szCs w:val="21"/>
          <w:u w:val="single"/>
        </w:rPr>
        <w:t>(采购项目名称)</w:t>
      </w:r>
      <w:r>
        <w:rPr>
          <w:rFonts w:hint="eastAsia" w:ascii="宋体" w:hAnsi="宋体" w:eastAsia="宋体" w:cs="宋体"/>
          <w:szCs w:val="21"/>
        </w:rPr>
        <w:t>项目的招标公告</w:t>
      </w:r>
      <w:r>
        <w:rPr>
          <w:rFonts w:hint="eastAsia" w:ascii="宋体" w:hAnsi="宋体" w:eastAsia="宋体" w:cs="宋体"/>
          <w:szCs w:val="21"/>
          <w:u w:val="single"/>
        </w:rPr>
        <w:t>(采购项目编号)</w:t>
      </w:r>
      <w:r>
        <w:rPr>
          <w:rFonts w:hint="eastAsia" w:ascii="宋体" w:hAnsi="宋体" w:eastAsia="宋体" w:cs="宋体"/>
          <w:szCs w:val="21"/>
        </w:rPr>
        <w:t>,签字代表</w:t>
      </w:r>
      <w:r>
        <w:rPr>
          <w:rFonts w:hint="eastAsia" w:ascii="宋体" w:hAnsi="宋体" w:eastAsia="宋体" w:cs="宋体"/>
          <w:szCs w:val="21"/>
          <w:u w:val="single"/>
        </w:rPr>
        <w:t>(姓名、职务)</w:t>
      </w:r>
      <w:r>
        <w:rPr>
          <w:rFonts w:hint="eastAsia" w:ascii="宋体" w:hAnsi="宋体" w:eastAsia="宋体" w:cs="宋体"/>
          <w:szCs w:val="21"/>
        </w:rPr>
        <w:t>经正式授权并代表投标人</w:t>
      </w:r>
      <w:r>
        <w:rPr>
          <w:rFonts w:hint="eastAsia" w:ascii="宋体" w:hAnsi="宋体" w:eastAsia="宋体" w:cs="宋体"/>
          <w:szCs w:val="21"/>
          <w:u w:val="single"/>
        </w:rPr>
        <w:t>（名称、地址）</w:t>
      </w:r>
      <w:r>
        <w:rPr>
          <w:rFonts w:hint="eastAsia" w:ascii="宋体" w:hAnsi="宋体" w:eastAsia="宋体" w:cs="宋体"/>
          <w:szCs w:val="21"/>
        </w:rPr>
        <w:t>提交下述文件正本</w:t>
      </w:r>
      <w:r>
        <w:rPr>
          <w:rFonts w:hint="eastAsia" w:ascii="宋体" w:hAnsi="宋体" w:eastAsia="宋体" w:cs="宋体"/>
          <w:szCs w:val="21"/>
          <w:u w:val="single"/>
        </w:rPr>
        <w:t xml:space="preserve">   </w:t>
      </w:r>
      <w:r>
        <w:rPr>
          <w:rFonts w:hint="eastAsia" w:ascii="宋体" w:hAnsi="宋体" w:eastAsia="宋体" w:cs="宋体"/>
          <w:szCs w:val="21"/>
        </w:rPr>
        <w:t>份、副本</w:t>
      </w:r>
      <w:r>
        <w:rPr>
          <w:rFonts w:hint="eastAsia" w:ascii="宋体" w:hAnsi="宋体" w:eastAsia="宋体" w:cs="宋体"/>
          <w:szCs w:val="21"/>
          <w:u w:val="single"/>
        </w:rPr>
        <w:t xml:space="preserve">  </w:t>
      </w:r>
      <w:r>
        <w:rPr>
          <w:rFonts w:hint="eastAsia" w:ascii="宋体" w:hAnsi="宋体" w:eastAsia="宋体" w:cs="宋体"/>
          <w:szCs w:val="21"/>
        </w:rPr>
        <w:t>份。</w:t>
      </w:r>
    </w:p>
    <w:p w14:paraId="5EACBC8E">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据此，签字代表宣布同意如下：</w:t>
      </w:r>
    </w:p>
    <w:p w14:paraId="71C43180">
      <w:pPr>
        <w:numPr>
          <w:ilvl w:val="0"/>
          <w:numId w:val="9"/>
        </w:num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本项目投标总价详见开标一览表。</w:t>
      </w:r>
    </w:p>
    <w:p w14:paraId="662B1F9C">
      <w:pPr>
        <w:numPr>
          <w:ilvl w:val="0"/>
          <w:numId w:val="9"/>
        </w:num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本投标有效期为自投标截止之日起</w:t>
      </w:r>
      <w:r>
        <w:rPr>
          <w:rFonts w:hint="eastAsia" w:ascii="宋体" w:hAnsi="宋体" w:eastAsia="宋体" w:cs="宋体"/>
          <w:szCs w:val="21"/>
          <w:u w:val="single"/>
        </w:rPr>
        <w:t xml:space="preserve">     </w:t>
      </w:r>
      <w:r>
        <w:rPr>
          <w:rFonts w:hint="eastAsia" w:ascii="宋体" w:hAnsi="宋体" w:eastAsia="宋体" w:cs="宋体"/>
          <w:szCs w:val="21"/>
        </w:rPr>
        <w:t>个日历日。</w:t>
      </w:r>
    </w:p>
    <w:p w14:paraId="6D9DB081">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（3）已详细审查全部招标文件，包括所有补充通知（如果有的话）。</w:t>
      </w:r>
    </w:p>
    <w:p w14:paraId="33BA116C">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（4）在规定的开标时间后，遵守招标文件中有关保证金的规定。</w:t>
      </w:r>
    </w:p>
    <w:p w14:paraId="1EB8C2E8">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（5）我方不是为本项目提供整体设计、规范编制或者项目管理、监理、检测等服务的供应商，我方不是采购代理机构的附属机构。</w:t>
      </w:r>
    </w:p>
    <w:p w14:paraId="483B7FB0">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（6）在领取中标通知书的同时按招标文件规定的形式，向贵方一次性支付招标代理服务费。</w:t>
      </w:r>
    </w:p>
    <w:p w14:paraId="49694133">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（7）按照贵方可能要求，提供与其投标有关的一切数据或资料，完全理解贵方不一定接受最低价的投标。</w:t>
      </w:r>
    </w:p>
    <w:p w14:paraId="42795FC8">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（8）按照招标文件的规定履行合同责任和义务。</w:t>
      </w:r>
    </w:p>
    <w:p w14:paraId="28BE055D">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（9）我方承诺投标文件中的证明材料真实、合法、有效。</w:t>
      </w:r>
    </w:p>
    <w:p w14:paraId="69A563C4">
      <w:pPr>
        <w:adjustRightInd w:val="0"/>
        <w:snapToGrid w:val="0"/>
        <w:spacing w:line="360" w:lineRule="auto"/>
        <w:ind w:right="-21" w:rightChars="-10" w:firstLine="420" w:firstLineChars="200"/>
        <w:rPr>
          <w:rFonts w:hint="eastAsia" w:ascii="宋体" w:hAnsi="宋体" w:eastAsia="宋体" w:cs="宋体"/>
          <w:szCs w:val="21"/>
        </w:rPr>
      </w:pPr>
      <w:r>
        <w:rPr>
          <w:rFonts w:hint="eastAsia" w:ascii="宋体" w:hAnsi="宋体" w:eastAsia="宋体" w:cs="宋体"/>
          <w:szCs w:val="21"/>
        </w:rPr>
        <w:t>其他事项：</w:t>
      </w:r>
      <w:r>
        <w:rPr>
          <w:rFonts w:hint="eastAsia" w:ascii="宋体" w:hAnsi="宋体" w:eastAsia="宋体" w:cs="宋体"/>
          <w:szCs w:val="21"/>
          <w:u w:val="single"/>
        </w:rPr>
        <w:t xml:space="preserve">                                                      </w:t>
      </w:r>
      <w:r>
        <w:rPr>
          <w:rFonts w:hint="eastAsia" w:ascii="宋体" w:hAnsi="宋体" w:eastAsia="宋体" w:cs="宋体"/>
          <w:szCs w:val="21"/>
        </w:rPr>
        <w:t>。</w:t>
      </w:r>
    </w:p>
    <w:p w14:paraId="0FF48B6B">
      <w:pPr>
        <w:tabs>
          <w:tab w:val="left" w:pos="10467"/>
        </w:tabs>
        <w:adjustRightInd w:val="0"/>
        <w:snapToGrid w:val="0"/>
        <w:spacing w:line="360" w:lineRule="auto"/>
        <w:ind w:right="1050" w:rightChars="500" w:firstLine="476" w:firstLineChars="227"/>
        <w:rPr>
          <w:rFonts w:hint="eastAsia" w:ascii="宋体" w:hAnsi="宋体" w:eastAsia="宋体" w:cs="宋体"/>
          <w:szCs w:val="21"/>
        </w:rPr>
      </w:pPr>
    </w:p>
    <w:p w14:paraId="3FB6EB9F">
      <w:pPr>
        <w:tabs>
          <w:tab w:val="left" w:pos="10467"/>
        </w:tabs>
        <w:adjustRightInd w:val="0"/>
        <w:snapToGrid w:val="0"/>
        <w:spacing w:line="360" w:lineRule="auto"/>
        <w:ind w:right="1050" w:rightChars="500" w:firstLine="476" w:firstLineChars="227"/>
        <w:rPr>
          <w:rFonts w:hint="eastAsia" w:ascii="宋体" w:hAnsi="宋体" w:eastAsia="宋体" w:cs="宋体"/>
          <w:szCs w:val="21"/>
        </w:rPr>
      </w:pPr>
      <w:r>
        <w:rPr>
          <w:rFonts w:hint="eastAsia" w:ascii="宋体" w:hAnsi="宋体" w:eastAsia="宋体" w:cs="宋体"/>
          <w:szCs w:val="21"/>
        </w:rPr>
        <w:t>与本投标有关的一切往来通讯请寄：</w:t>
      </w:r>
    </w:p>
    <w:p w14:paraId="6D4D13CA">
      <w:pPr>
        <w:tabs>
          <w:tab w:val="left" w:pos="10467"/>
        </w:tabs>
        <w:adjustRightInd w:val="0"/>
        <w:snapToGrid w:val="0"/>
        <w:spacing w:line="360" w:lineRule="auto"/>
        <w:ind w:right="-21" w:rightChars="-10" w:firstLine="476" w:firstLineChars="227"/>
        <w:rPr>
          <w:rFonts w:hint="eastAsia" w:ascii="宋体" w:hAnsi="宋体" w:eastAsia="宋体" w:cs="宋体"/>
          <w:szCs w:val="21"/>
          <w:u w:val="single"/>
        </w:rPr>
      </w:pPr>
      <w:r>
        <w:rPr>
          <w:rFonts w:hint="eastAsia" w:ascii="宋体" w:hAnsi="宋体" w:eastAsia="宋体" w:cs="宋体"/>
          <w:szCs w:val="21"/>
        </w:rPr>
        <w:t>地    址：</w:t>
      </w:r>
      <w:r>
        <w:rPr>
          <w:rFonts w:hint="eastAsia" w:ascii="宋体" w:hAnsi="宋体" w:eastAsia="宋体" w:cs="宋体"/>
          <w:szCs w:val="21"/>
          <w:u w:val="single"/>
        </w:rPr>
        <w:t xml:space="preserve">                     </w:t>
      </w:r>
      <w:r>
        <w:rPr>
          <w:rFonts w:hint="eastAsia" w:ascii="宋体" w:hAnsi="宋体" w:eastAsia="宋体" w:cs="宋体"/>
          <w:szCs w:val="21"/>
        </w:rPr>
        <w:t xml:space="preserve">     传    真：</w:t>
      </w:r>
      <w:r>
        <w:rPr>
          <w:rFonts w:hint="eastAsia" w:ascii="宋体" w:hAnsi="宋体" w:eastAsia="宋体" w:cs="宋体"/>
          <w:szCs w:val="21"/>
          <w:u w:val="single"/>
        </w:rPr>
        <w:t xml:space="preserve">                     </w:t>
      </w:r>
    </w:p>
    <w:p w14:paraId="6ACB164D">
      <w:pPr>
        <w:tabs>
          <w:tab w:val="left" w:pos="10467"/>
        </w:tabs>
        <w:adjustRightInd w:val="0"/>
        <w:snapToGrid w:val="0"/>
        <w:spacing w:line="360" w:lineRule="auto"/>
        <w:ind w:right="-21" w:rightChars="-10" w:firstLine="476" w:firstLineChars="227"/>
        <w:rPr>
          <w:rFonts w:hint="eastAsia" w:ascii="宋体" w:hAnsi="宋体" w:eastAsia="宋体" w:cs="宋体"/>
          <w:szCs w:val="21"/>
        </w:rPr>
      </w:pPr>
      <w:r>
        <w:rPr>
          <w:rFonts w:hint="eastAsia" w:ascii="宋体" w:hAnsi="宋体" w:eastAsia="宋体" w:cs="宋体"/>
          <w:szCs w:val="21"/>
        </w:rPr>
        <w:t>电    话：</w:t>
      </w:r>
      <w:r>
        <w:rPr>
          <w:rFonts w:hint="eastAsia" w:ascii="宋体" w:hAnsi="宋体" w:eastAsia="宋体" w:cs="宋体"/>
          <w:szCs w:val="21"/>
          <w:u w:val="single"/>
        </w:rPr>
        <w:t xml:space="preserve">                     </w:t>
      </w:r>
      <w:r>
        <w:rPr>
          <w:rFonts w:hint="eastAsia" w:ascii="宋体" w:hAnsi="宋体" w:eastAsia="宋体" w:cs="宋体"/>
          <w:szCs w:val="21"/>
        </w:rPr>
        <w:t xml:space="preserve">     电子邮件：</w:t>
      </w:r>
      <w:r>
        <w:rPr>
          <w:rFonts w:hint="eastAsia" w:ascii="宋体" w:hAnsi="宋体" w:eastAsia="宋体" w:cs="宋体"/>
          <w:szCs w:val="21"/>
          <w:u w:val="single"/>
        </w:rPr>
        <w:t xml:space="preserve">                     </w:t>
      </w:r>
    </w:p>
    <w:p w14:paraId="2C1637DC">
      <w:pPr>
        <w:tabs>
          <w:tab w:val="left" w:pos="10467"/>
        </w:tabs>
        <w:adjustRightInd w:val="0"/>
        <w:snapToGrid w:val="0"/>
        <w:spacing w:line="360" w:lineRule="auto"/>
        <w:ind w:right="260" w:rightChars="124" w:firstLine="476" w:firstLineChars="227"/>
        <w:rPr>
          <w:rFonts w:hint="eastAsia" w:ascii="宋体" w:hAnsi="宋体" w:eastAsia="宋体" w:cs="宋体"/>
          <w:szCs w:val="21"/>
        </w:rPr>
      </w:pPr>
      <w:r>
        <w:rPr>
          <w:rFonts w:hint="eastAsia" w:ascii="宋体" w:hAnsi="宋体" w:eastAsia="宋体" w:cs="宋体"/>
          <w:szCs w:val="21"/>
        </w:rPr>
        <w:t>法定代表人（非法人组织负责人）或其授权委托人（签字或盖章）：</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631C1B52">
      <w:pPr>
        <w:tabs>
          <w:tab w:val="left" w:pos="10467"/>
        </w:tabs>
        <w:adjustRightInd w:val="0"/>
        <w:snapToGrid w:val="0"/>
        <w:spacing w:line="360" w:lineRule="auto"/>
        <w:ind w:right="260" w:rightChars="124" w:firstLine="476" w:firstLineChars="227"/>
        <w:rPr>
          <w:rFonts w:hint="eastAsia" w:ascii="宋体" w:hAnsi="宋体" w:eastAsia="宋体" w:cs="宋体"/>
          <w:szCs w:val="21"/>
        </w:rPr>
      </w:pPr>
      <w:r>
        <w:rPr>
          <w:rFonts w:hint="eastAsia" w:ascii="宋体" w:hAnsi="宋体" w:eastAsia="宋体" w:cs="宋体"/>
          <w:szCs w:val="21"/>
        </w:rPr>
        <w:t>投标人名称（单位公章）:</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2D22469C">
      <w:pPr>
        <w:pStyle w:val="4"/>
        <w:adjustRightInd w:val="0"/>
        <w:snapToGrid w:val="0"/>
        <w:spacing w:before="0" w:after="0" w:line="240" w:lineRule="auto"/>
        <w:jc w:val="left"/>
        <w:rPr>
          <w:rFonts w:hint="eastAsia" w:ascii="宋体" w:hAnsi="宋体" w:eastAsia="宋体" w:cs="宋体"/>
          <w:bCs/>
          <w:sz w:val="32"/>
          <w:szCs w:val="32"/>
        </w:rPr>
      </w:pPr>
      <w:r>
        <w:rPr>
          <w:rFonts w:hint="eastAsia" w:ascii="宋体" w:hAnsi="宋体" w:eastAsia="宋体" w:cs="宋体"/>
          <w:szCs w:val="21"/>
        </w:rPr>
        <w:br w:type="page"/>
      </w:r>
      <w:bookmarkStart w:id="72" w:name="_Toc31965"/>
      <w:bookmarkStart w:id="73" w:name="_Toc8823"/>
      <w:r>
        <w:rPr>
          <w:rFonts w:hint="eastAsia" w:ascii="宋体" w:hAnsi="宋体" w:eastAsia="宋体" w:cs="宋体"/>
          <w:sz w:val="32"/>
          <w:szCs w:val="32"/>
        </w:rPr>
        <w:t>2.2.递交投标保证金证明材料复印件</w:t>
      </w:r>
      <w:bookmarkEnd w:id="72"/>
      <w:bookmarkEnd w:id="73"/>
    </w:p>
    <w:p w14:paraId="12279BA1">
      <w:pPr>
        <w:rPr>
          <w:rFonts w:hint="eastAsia" w:ascii="宋体" w:hAnsi="宋体" w:eastAsia="宋体" w:cs="宋体"/>
          <w:szCs w:val="21"/>
        </w:rPr>
      </w:pPr>
      <w:r>
        <w:rPr>
          <w:rFonts w:hint="eastAsia" w:ascii="宋体" w:hAnsi="宋体" w:eastAsia="宋体" w:cs="宋体"/>
          <w:b/>
          <w:szCs w:val="21"/>
        </w:rPr>
        <w:t>致：采购代理机构</w:t>
      </w:r>
      <w:r>
        <w:rPr>
          <w:rFonts w:hint="eastAsia" w:ascii="宋体" w:hAnsi="宋体" w:eastAsia="宋体" w:cs="宋体"/>
          <w:szCs w:val="21"/>
        </w:rPr>
        <w:t>：</w:t>
      </w:r>
    </w:p>
    <w:p w14:paraId="59A52849">
      <w:pPr>
        <w:rPr>
          <w:rFonts w:hint="eastAsia" w:ascii="宋体" w:hAnsi="宋体" w:eastAsia="宋体" w:cs="宋体"/>
          <w:szCs w:val="21"/>
        </w:rPr>
      </w:pPr>
      <w:r>
        <w:rPr>
          <w:rFonts w:hint="eastAsia" w:ascii="宋体" w:hAnsi="宋体" w:eastAsia="宋体" w:cs="宋体"/>
          <w:szCs w:val="21"/>
        </w:rPr>
        <w:t xml:space="preserve">    （投标人名称) 参加贵方组织的</w:t>
      </w:r>
      <w:r>
        <w:rPr>
          <w:rFonts w:hint="eastAsia" w:ascii="宋体" w:hAnsi="宋体" w:eastAsia="宋体" w:cs="宋体"/>
          <w:szCs w:val="21"/>
          <w:u w:val="single"/>
        </w:rPr>
        <w:t xml:space="preserve">                 </w:t>
      </w:r>
      <w:r>
        <w:rPr>
          <w:rFonts w:hint="eastAsia" w:ascii="宋体" w:hAnsi="宋体" w:eastAsia="宋体" w:cs="宋体"/>
          <w:szCs w:val="21"/>
        </w:rPr>
        <w:t>项目（采购编号：</w:t>
      </w:r>
      <w:r>
        <w:rPr>
          <w:rFonts w:hint="eastAsia" w:ascii="宋体" w:hAnsi="宋体" w:eastAsia="宋体" w:cs="宋体"/>
          <w:szCs w:val="21"/>
          <w:u w:val="single"/>
        </w:rPr>
        <w:t xml:space="preserve">                   </w:t>
      </w:r>
      <w:r>
        <w:rPr>
          <w:rFonts w:hint="eastAsia" w:ascii="宋体" w:hAnsi="宋体" w:eastAsia="宋体" w:cs="宋体"/>
          <w:szCs w:val="21"/>
        </w:rPr>
        <w:t>）的招标活动。按招标文件的规定，已通过（转帐、银行汇款等）形式交纳人民币（大写）</w:t>
      </w:r>
      <w:r>
        <w:rPr>
          <w:rFonts w:hint="eastAsia" w:ascii="宋体" w:hAnsi="宋体" w:eastAsia="宋体" w:cs="宋体"/>
          <w:szCs w:val="21"/>
          <w:u w:val="single"/>
        </w:rPr>
        <w:t xml:space="preserve">  　　  </w:t>
      </w:r>
      <w:r>
        <w:rPr>
          <w:rFonts w:hint="eastAsia" w:ascii="宋体" w:hAnsi="宋体" w:eastAsia="宋体" w:cs="宋体"/>
          <w:szCs w:val="21"/>
        </w:rPr>
        <w:t>元的投标保证金。</w:t>
      </w:r>
    </w:p>
    <w:p w14:paraId="0575AED1">
      <w:pPr>
        <w:ind w:left="1058" w:leftChars="504"/>
        <w:rPr>
          <w:rFonts w:hint="eastAsia" w:ascii="宋体" w:hAnsi="宋体" w:eastAsia="宋体" w:cs="宋体"/>
          <w:b/>
          <w:bCs/>
          <w:szCs w:val="21"/>
        </w:rPr>
      </w:pPr>
      <w:r>
        <w:rPr>
          <w:rFonts w:hint="eastAsia" w:ascii="宋体" w:hAnsi="宋体" w:eastAsia="宋体" w:cs="宋体"/>
          <w:b/>
          <w:bCs/>
          <w:szCs w:val="21"/>
        </w:rPr>
        <w:t>投标人名称：</w:t>
      </w:r>
      <w:r>
        <w:rPr>
          <w:rFonts w:hint="eastAsia" w:ascii="宋体" w:hAnsi="宋体" w:eastAsia="宋体" w:cs="宋体"/>
          <w:b/>
          <w:bCs/>
          <w:szCs w:val="21"/>
          <w:u w:val="single"/>
        </w:rPr>
        <w:t xml:space="preserve">                               </w:t>
      </w:r>
    </w:p>
    <w:p w14:paraId="21118AB0">
      <w:pPr>
        <w:ind w:left="1058" w:leftChars="504"/>
        <w:rPr>
          <w:rFonts w:hint="eastAsia" w:ascii="宋体" w:hAnsi="宋体" w:eastAsia="宋体" w:cs="宋体"/>
          <w:b/>
          <w:bCs/>
          <w:szCs w:val="21"/>
        </w:rPr>
      </w:pPr>
      <w:r>
        <w:rPr>
          <w:rFonts w:hint="eastAsia" w:ascii="宋体" w:hAnsi="宋体" w:eastAsia="宋体" w:cs="宋体"/>
          <w:b/>
          <w:bCs/>
          <w:szCs w:val="21"/>
        </w:rPr>
        <w:t>投标人开户银行：</w:t>
      </w:r>
      <w:r>
        <w:rPr>
          <w:rFonts w:hint="eastAsia" w:ascii="宋体" w:hAnsi="宋体" w:eastAsia="宋体" w:cs="宋体"/>
          <w:b/>
          <w:bCs/>
          <w:szCs w:val="21"/>
          <w:u w:val="single"/>
        </w:rPr>
        <w:t xml:space="preserve">                           </w:t>
      </w:r>
    </w:p>
    <w:p w14:paraId="3CDDC8B3">
      <w:pPr>
        <w:ind w:left="1058" w:leftChars="504"/>
        <w:rPr>
          <w:rFonts w:hint="eastAsia" w:ascii="宋体" w:hAnsi="宋体" w:eastAsia="宋体" w:cs="宋体"/>
          <w:b/>
          <w:bCs/>
          <w:szCs w:val="21"/>
          <w:u w:val="single"/>
        </w:rPr>
      </w:pPr>
      <w:r>
        <w:rPr>
          <w:rFonts w:hint="eastAsia" w:ascii="宋体" w:hAnsi="宋体" w:eastAsia="宋体" w:cs="宋体"/>
          <w:b/>
          <w:bCs/>
          <w:szCs w:val="21"/>
        </w:rPr>
        <w:t>投标人银行帐号：</w:t>
      </w:r>
      <w:r>
        <w:rPr>
          <w:rFonts w:hint="eastAsia" w:ascii="宋体" w:hAnsi="宋体" w:eastAsia="宋体" w:cs="宋体"/>
          <w:b/>
          <w:bCs/>
          <w:szCs w:val="21"/>
          <w:u w:val="single"/>
        </w:rPr>
        <w:t xml:space="preserve">                           </w:t>
      </w:r>
    </w:p>
    <w:p w14:paraId="78050690">
      <w:pPr>
        <w:pStyle w:val="25"/>
        <w:rPr>
          <w:rFonts w:hint="eastAsia" w:ascii="宋体" w:hAnsi="宋体" w:eastAsia="宋体" w:cs="宋体"/>
          <w:sz w:val="21"/>
          <w:szCs w:val="21"/>
        </w:rPr>
      </w:pPr>
    </w:p>
    <w:p w14:paraId="4CD4FBA1">
      <w:pPr>
        <w:ind w:right="-451" w:rightChars="-215"/>
        <w:rPr>
          <w:rFonts w:hint="eastAsia" w:ascii="宋体" w:hAnsi="宋体" w:eastAsia="宋体" w:cs="宋体"/>
          <w:szCs w:val="21"/>
        </w:rPr>
      </w:pPr>
      <w:r>
        <w:rPr>
          <w:rFonts w:hint="eastAsia" w:ascii="宋体" w:hAnsi="宋体" w:eastAsia="宋体" w:cs="宋体"/>
          <w:szCs w:val="21"/>
        </w:rPr>
        <w:t>说明:1、上述要素供银行转账及银行汇款方式填写，其他形式可不填。其他方式以现场递交为依据。</w:t>
      </w:r>
    </w:p>
    <w:p w14:paraId="1EA1278F">
      <w:pPr>
        <w:ind w:right="-451" w:rightChars="-215"/>
        <w:rPr>
          <w:rFonts w:hint="eastAsia" w:ascii="宋体" w:hAnsi="宋体" w:eastAsia="宋体" w:cs="宋体"/>
          <w:szCs w:val="21"/>
        </w:rPr>
      </w:pPr>
      <w:r>
        <w:rPr>
          <w:rFonts w:hint="eastAsia" w:ascii="宋体" w:hAnsi="宋体" w:eastAsia="宋体" w:cs="宋体"/>
          <w:szCs w:val="21"/>
        </w:rPr>
        <w:t xml:space="preserve">     2、上述要素的填写必须与银行转账或银行汇款凭证的要素一致，采购代理机构依据此凭证信息退还投标保证金。</w:t>
      </w:r>
    </w:p>
    <w:p w14:paraId="0D4CB137">
      <w:pPr>
        <w:rPr>
          <w:rFonts w:hint="eastAsia" w:ascii="宋体" w:hAnsi="宋体" w:eastAsia="宋体" w:cs="宋体"/>
          <w:szCs w:val="21"/>
        </w:rPr>
      </w:pPr>
    </w:p>
    <w:p w14:paraId="04870978">
      <w:pPr>
        <w:adjustRightInd w:val="0"/>
        <w:snapToGrid w:val="0"/>
        <w:spacing w:line="360" w:lineRule="auto"/>
        <w:ind w:right="105" w:rightChars="50" w:firstLine="476" w:firstLineChars="227"/>
        <w:jc w:val="left"/>
        <w:rPr>
          <w:rFonts w:hint="eastAsia" w:ascii="宋体" w:hAnsi="宋体" w:eastAsia="宋体" w:cs="宋体"/>
          <w:szCs w:val="21"/>
          <w:u w:val="single"/>
        </w:rPr>
      </w:pPr>
      <w:r>
        <w:rPr>
          <w:rFonts w:hint="eastAsia" w:ascii="宋体" w:hAnsi="宋体" w:eastAsia="宋体" w:cs="宋体"/>
          <w:szCs w:val="21"/>
        </w:rPr>
        <w:t>投标人(单位公章):</w:t>
      </w:r>
      <w:r>
        <w:rPr>
          <w:rFonts w:hint="eastAsia" w:ascii="宋体" w:hAnsi="宋体" w:eastAsia="宋体" w:cs="宋体"/>
          <w:szCs w:val="21"/>
          <w:u w:val="single"/>
        </w:rPr>
        <w:t xml:space="preserve">               </w:t>
      </w:r>
    </w:p>
    <w:p w14:paraId="3D201684">
      <w:pPr>
        <w:ind w:firstLine="420" w:firstLineChars="200"/>
        <w:rPr>
          <w:rFonts w:ascii="宋体" w:hAnsi="宋体" w:eastAsia="宋体" w:cs="宋体"/>
          <w:szCs w:val="21"/>
        </w:rPr>
      </w:pPr>
      <w:r>
        <w:rPr>
          <w:rFonts w:hint="eastAsia" w:ascii="宋体" w:hAnsi="宋体" w:eastAsia="宋体" w:cs="宋体"/>
          <w:szCs w:val="21"/>
        </w:rPr>
        <w:t>日期：     年   月   日</w:t>
      </w:r>
    </w:p>
    <w:p w14:paraId="147A0866">
      <w:pPr>
        <w:rPr>
          <w:rFonts w:hint="eastAsia" w:ascii="宋体" w:hAnsi="宋体" w:eastAsia="宋体" w:cs="宋体"/>
          <w:szCs w:val="21"/>
        </w:rPr>
      </w:pPr>
      <w:r>
        <w:rPr>
          <w:rFonts w:hint="eastAsia" w:ascii="宋体" w:hAnsi="宋体" w:eastAsia="宋体" w:cs="宋体"/>
          <w:szCs w:val="21"/>
        </w:rPr>
        <w:t xml:space="preserve">附： </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3"/>
      </w:tblGrid>
      <w:tr w14:paraId="39C18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trPr>
        <w:tc>
          <w:tcPr>
            <w:tcW w:w="9513" w:type="dxa"/>
            <w:noWrap w:val="0"/>
            <w:vAlign w:val="top"/>
          </w:tcPr>
          <w:p w14:paraId="7530681B">
            <w:pPr>
              <w:rPr>
                <w:rFonts w:hint="eastAsia" w:ascii="宋体" w:hAnsi="宋体" w:eastAsia="宋体" w:cs="宋体"/>
                <w:szCs w:val="21"/>
              </w:rPr>
            </w:pPr>
          </w:p>
          <w:p w14:paraId="3C03F312">
            <w:pPr>
              <w:rPr>
                <w:rFonts w:hint="eastAsia" w:ascii="宋体" w:hAnsi="宋体" w:eastAsia="宋体" w:cs="宋体"/>
                <w:szCs w:val="21"/>
              </w:rPr>
            </w:pPr>
          </w:p>
          <w:p w14:paraId="3BE36EA5">
            <w:pPr>
              <w:rPr>
                <w:rFonts w:hint="eastAsia" w:ascii="宋体" w:hAnsi="宋体" w:eastAsia="宋体" w:cs="宋体"/>
                <w:szCs w:val="21"/>
              </w:rPr>
            </w:pPr>
          </w:p>
          <w:p w14:paraId="04F73140">
            <w:pPr>
              <w:rPr>
                <w:rFonts w:hint="eastAsia" w:ascii="宋体" w:hAnsi="宋体" w:eastAsia="宋体" w:cs="宋体"/>
                <w:szCs w:val="21"/>
              </w:rPr>
            </w:pPr>
          </w:p>
          <w:p w14:paraId="742205FF">
            <w:pPr>
              <w:jc w:val="center"/>
              <w:rPr>
                <w:rFonts w:hint="eastAsia" w:ascii="宋体" w:hAnsi="宋体" w:eastAsia="宋体" w:cs="宋体"/>
                <w:szCs w:val="21"/>
              </w:rPr>
            </w:pPr>
            <w:r>
              <w:rPr>
                <w:rFonts w:hint="eastAsia" w:ascii="宋体" w:hAnsi="宋体" w:eastAsia="宋体" w:cs="宋体"/>
                <w:szCs w:val="21"/>
              </w:rPr>
              <w:t>粘贴转帐或汇款的银行凭证复印件</w:t>
            </w:r>
          </w:p>
        </w:tc>
      </w:tr>
    </w:tbl>
    <w:p w14:paraId="2A768A40">
      <w:pPr>
        <w:rPr>
          <w:rFonts w:hint="eastAsia" w:ascii="宋体" w:hAnsi="宋体" w:eastAsia="宋体" w:cs="宋体"/>
          <w:szCs w:val="21"/>
        </w:rPr>
      </w:pPr>
      <w:r>
        <w:rPr>
          <w:rFonts w:hint="eastAsia" w:ascii="宋体" w:hAnsi="宋体" w:eastAsia="宋体" w:cs="宋体"/>
          <w:szCs w:val="21"/>
        </w:rPr>
        <w:t>注：1、投标人投标响应时，应当按招标文件要求交纳投标保证金。投标保证金可以采用转帐、银行汇款、银行保函等形式交纳。</w:t>
      </w:r>
    </w:p>
    <w:p w14:paraId="14985495">
      <w:pPr>
        <w:ind w:firstLine="420" w:firstLineChars="200"/>
        <w:rPr>
          <w:rFonts w:hint="eastAsia" w:ascii="宋体" w:hAnsi="宋体" w:eastAsia="宋体" w:cs="宋体"/>
          <w:szCs w:val="21"/>
        </w:rPr>
      </w:pPr>
      <w:r>
        <w:rPr>
          <w:rFonts w:hint="eastAsia" w:ascii="宋体" w:hAnsi="宋体" w:eastAsia="宋体" w:cs="宋体"/>
          <w:szCs w:val="21"/>
        </w:rPr>
        <w:t>2、中标人的投标保证金，在与采购人签订采购合同后5个工作日内不计利息原额退还（中标人凭采购合同办理投标保证金退还手续）。</w:t>
      </w:r>
    </w:p>
    <w:p w14:paraId="2E10AD8B">
      <w:pPr>
        <w:pStyle w:val="4"/>
        <w:adjustRightInd w:val="0"/>
        <w:snapToGrid w:val="0"/>
        <w:spacing w:before="0" w:after="0" w:line="240" w:lineRule="auto"/>
        <w:jc w:val="left"/>
        <w:rPr>
          <w:rFonts w:hint="eastAsia" w:ascii="宋体" w:hAnsi="宋体" w:eastAsia="宋体" w:cs="宋体"/>
          <w:szCs w:val="28"/>
        </w:rPr>
      </w:pPr>
    </w:p>
    <w:p w14:paraId="3524D8A6">
      <w:pPr>
        <w:pStyle w:val="4"/>
        <w:adjustRightInd w:val="0"/>
        <w:snapToGrid w:val="0"/>
        <w:spacing w:before="0" w:after="0" w:line="240" w:lineRule="auto"/>
        <w:jc w:val="left"/>
        <w:rPr>
          <w:rFonts w:ascii="宋体" w:hAnsi="宋体" w:eastAsia="宋体" w:cs="宋体"/>
          <w:szCs w:val="28"/>
        </w:rPr>
      </w:pPr>
      <w:r>
        <w:rPr>
          <w:rFonts w:hint="eastAsia" w:ascii="宋体" w:hAnsi="宋体" w:eastAsia="宋体" w:cs="宋体"/>
          <w:szCs w:val="21"/>
        </w:rPr>
        <w:br w:type="page"/>
      </w:r>
      <w:bookmarkStart w:id="74" w:name="_Toc32283"/>
      <w:bookmarkStart w:id="75" w:name="_Toc31555_WPSOffice_Level2"/>
      <w:bookmarkStart w:id="76" w:name="_Toc16772"/>
      <w:bookmarkStart w:id="77" w:name="_Toc9235_WPSOffice_Level2"/>
      <w:bookmarkStart w:id="78" w:name="_Hlk28590705"/>
      <w:r>
        <w:rPr>
          <w:rFonts w:hint="eastAsia" w:ascii="宋体" w:hAnsi="宋体" w:eastAsia="宋体" w:cs="宋体"/>
          <w:szCs w:val="28"/>
        </w:rPr>
        <w:t>2</w:t>
      </w:r>
      <w:r>
        <w:rPr>
          <w:rFonts w:ascii="宋体" w:hAnsi="宋体" w:eastAsia="宋体" w:cs="宋体"/>
          <w:szCs w:val="28"/>
        </w:rPr>
        <w:t>.</w:t>
      </w:r>
      <w:r>
        <w:rPr>
          <w:rFonts w:hint="eastAsia" w:ascii="宋体" w:hAnsi="宋体" w:eastAsia="宋体" w:cs="宋体"/>
          <w:szCs w:val="28"/>
          <w:lang w:val="en-US" w:eastAsia="zh-CN"/>
        </w:rPr>
        <w:t>3</w:t>
      </w:r>
      <w:r>
        <w:rPr>
          <w:rFonts w:ascii="宋体" w:hAnsi="宋体" w:eastAsia="宋体" w:cs="宋体"/>
          <w:szCs w:val="28"/>
        </w:rPr>
        <w:t>.</w:t>
      </w:r>
      <w:r>
        <w:rPr>
          <w:rFonts w:hint="eastAsia" w:ascii="宋体" w:hAnsi="宋体" w:eastAsia="宋体" w:cs="宋体"/>
          <w:szCs w:val="28"/>
        </w:rPr>
        <w:t xml:space="preserve"> “★”实质性要求及商务条款响应表</w:t>
      </w:r>
      <w:bookmarkEnd w:id="74"/>
    </w:p>
    <w:p w14:paraId="7B7D77F2">
      <w:pPr>
        <w:pStyle w:val="5"/>
        <w:rPr>
          <w:rFonts w:ascii="宋体" w:hAnsi="宋体" w:eastAsia="宋体" w:cs="宋体"/>
        </w:rPr>
      </w:pPr>
      <w:bookmarkStart w:id="79" w:name="_Toc15793"/>
      <w:r>
        <w:rPr>
          <w:rFonts w:hint="eastAsia" w:ascii="宋体" w:hAnsi="宋体" w:eastAsia="宋体" w:cs="宋体"/>
        </w:rPr>
        <w:t>2.</w:t>
      </w:r>
      <w:r>
        <w:rPr>
          <w:rFonts w:hint="eastAsia" w:ascii="宋体" w:hAnsi="宋体" w:eastAsia="宋体" w:cs="宋体"/>
          <w:lang w:val="en-US" w:eastAsia="zh-CN"/>
        </w:rPr>
        <w:t>3</w:t>
      </w:r>
      <w:r>
        <w:rPr>
          <w:rFonts w:hint="eastAsia" w:ascii="宋体" w:hAnsi="宋体" w:eastAsia="宋体" w:cs="宋体"/>
        </w:rPr>
        <w:t>.1“★”实质性要求响应表</w:t>
      </w:r>
      <w:bookmarkEnd w:id="79"/>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912"/>
        <w:gridCol w:w="2686"/>
        <w:gridCol w:w="1206"/>
        <w:gridCol w:w="932"/>
      </w:tblGrid>
      <w:tr w14:paraId="1804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458" w:type="pct"/>
            <w:tcBorders>
              <w:top w:val="single" w:color="auto" w:sz="4" w:space="0"/>
              <w:left w:val="single" w:color="auto" w:sz="4" w:space="0"/>
              <w:bottom w:val="single" w:color="auto" w:sz="4" w:space="0"/>
              <w:right w:val="single" w:color="auto" w:sz="4" w:space="0"/>
            </w:tcBorders>
            <w:noWrap w:val="0"/>
            <w:vAlign w:val="center"/>
          </w:tcPr>
          <w:p w14:paraId="7E729D55">
            <w:pPr>
              <w:ind w:hanging="1"/>
              <w:jc w:val="center"/>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1710" w:type="pct"/>
            <w:tcBorders>
              <w:top w:val="single" w:color="auto" w:sz="4" w:space="0"/>
              <w:left w:val="single" w:color="auto" w:sz="4" w:space="0"/>
              <w:bottom w:val="single" w:color="auto" w:sz="4" w:space="0"/>
              <w:right w:val="single" w:color="auto" w:sz="4" w:space="0"/>
            </w:tcBorders>
            <w:noWrap w:val="0"/>
            <w:vAlign w:val="center"/>
          </w:tcPr>
          <w:p w14:paraId="4D6E4239">
            <w:pPr>
              <w:jc w:val="center"/>
              <w:rPr>
                <w:rFonts w:ascii="宋体" w:hAnsi="宋体" w:eastAsia="宋体" w:cs="宋体"/>
                <w:b w:val="0"/>
                <w:bCs/>
                <w:sz w:val="21"/>
                <w:szCs w:val="21"/>
              </w:rPr>
            </w:pPr>
            <w:r>
              <w:rPr>
                <w:rFonts w:hint="eastAsia" w:ascii="宋体" w:hAnsi="宋体" w:eastAsia="宋体" w:cs="宋体"/>
                <w:b w:val="0"/>
                <w:bCs/>
                <w:sz w:val="21"/>
                <w:szCs w:val="21"/>
              </w:rPr>
              <w:t>招标文件的 “★”</w:t>
            </w:r>
          </w:p>
          <w:p w14:paraId="16137980">
            <w:pPr>
              <w:jc w:val="center"/>
              <w:rPr>
                <w:rFonts w:hint="eastAsia" w:ascii="宋体" w:hAnsi="宋体" w:eastAsia="宋体" w:cs="宋体"/>
                <w:b w:val="0"/>
                <w:bCs/>
                <w:sz w:val="21"/>
                <w:szCs w:val="21"/>
              </w:rPr>
            </w:pPr>
            <w:r>
              <w:rPr>
                <w:rFonts w:hint="eastAsia" w:ascii="宋体" w:hAnsi="宋体" w:eastAsia="宋体" w:cs="宋体"/>
                <w:b w:val="0"/>
                <w:bCs/>
                <w:sz w:val="21"/>
                <w:szCs w:val="21"/>
              </w:rPr>
              <w:t>实质性要求，不得负偏离，如果负偏离，则投标文件无效。</w:t>
            </w:r>
          </w:p>
        </w:tc>
        <w:tc>
          <w:tcPr>
            <w:tcW w:w="1577" w:type="pct"/>
            <w:tcBorders>
              <w:top w:val="single" w:color="auto" w:sz="4" w:space="0"/>
              <w:left w:val="single" w:color="auto" w:sz="4" w:space="0"/>
              <w:bottom w:val="single" w:color="auto" w:sz="4" w:space="0"/>
              <w:right w:val="single" w:color="auto" w:sz="4" w:space="0"/>
            </w:tcBorders>
            <w:noWrap w:val="0"/>
            <w:vAlign w:val="center"/>
          </w:tcPr>
          <w:p w14:paraId="5DB6CD16">
            <w:pPr>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投标文件响应内容</w:t>
            </w:r>
          </w:p>
        </w:tc>
        <w:tc>
          <w:tcPr>
            <w:tcW w:w="708" w:type="pct"/>
            <w:tcBorders>
              <w:top w:val="single" w:color="auto" w:sz="4" w:space="0"/>
              <w:left w:val="single" w:color="auto" w:sz="4" w:space="0"/>
              <w:bottom w:val="single" w:color="auto" w:sz="4" w:space="0"/>
              <w:right w:val="single" w:color="auto" w:sz="4" w:space="0"/>
            </w:tcBorders>
            <w:noWrap w:val="0"/>
            <w:vAlign w:val="center"/>
          </w:tcPr>
          <w:p w14:paraId="61649A43">
            <w:pPr>
              <w:tabs>
                <w:tab w:val="left" w:pos="0"/>
              </w:tabs>
              <w:spacing w:line="240" w:lineRule="exact"/>
              <w:jc w:val="center"/>
              <w:rPr>
                <w:rFonts w:hint="eastAsia" w:ascii="宋体" w:hAnsi="宋体" w:eastAsia="宋体" w:cs="宋体"/>
                <w:b w:val="0"/>
                <w:bCs/>
                <w:sz w:val="21"/>
                <w:szCs w:val="21"/>
              </w:rPr>
            </w:pPr>
            <w:r>
              <w:rPr>
                <w:rFonts w:hint="eastAsia" w:ascii="宋体" w:hAnsi="宋体" w:eastAsia="宋体" w:cs="宋体"/>
                <w:b w:val="0"/>
                <w:bCs/>
                <w:sz w:val="21"/>
                <w:szCs w:val="21"/>
              </w:rPr>
              <w:t>响应</w:t>
            </w:r>
          </w:p>
          <w:p w14:paraId="1603EB53">
            <w:pPr>
              <w:tabs>
                <w:tab w:val="left" w:pos="0"/>
              </w:tabs>
              <w:spacing w:line="240" w:lineRule="exact"/>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程度（填入：完全响应或不响应）</w:t>
            </w:r>
          </w:p>
        </w:tc>
        <w:tc>
          <w:tcPr>
            <w:tcW w:w="548" w:type="pct"/>
            <w:tcBorders>
              <w:top w:val="single" w:color="auto" w:sz="4" w:space="0"/>
              <w:left w:val="single" w:color="auto" w:sz="4" w:space="0"/>
              <w:bottom w:val="single" w:color="auto" w:sz="4" w:space="0"/>
              <w:right w:val="single" w:color="auto" w:sz="4" w:space="0"/>
            </w:tcBorders>
            <w:noWrap w:val="0"/>
            <w:vAlign w:val="center"/>
          </w:tcPr>
          <w:p w14:paraId="01344740">
            <w:pPr>
              <w:tabs>
                <w:tab w:val="left" w:pos="0"/>
              </w:tabs>
              <w:spacing w:line="240" w:lineRule="exact"/>
              <w:jc w:val="center"/>
              <w:rPr>
                <w:rFonts w:hint="eastAsia" w:ascii="宋体" w:hAnsi="宋体" w:eastAsia="宋体" w:cs="宋体"/>
                <w:b w:val="0"/>
                <w:bCs/>
                <w:sz w:val="21"/>
                <w:szCs w:val="21"/>
              </w:rPr>
            </w:pPr>
            <w:r>
              <w:rPr>
                <w:rFonts w:hint="eastAsia" w:ascii="宋体" w:hAnsi="宋体" w:eastAsia="宋体" w:cs="宋体"/>
                <w:b w:val="0"/>
                <w:bCs/>
                <w:sz w:val="21"/>
                <w:szCs w:val="21"/>
              </w:rPr>
              <w:t>证明材料（如有）</w:t>
            </w:r>
          </w:p>
        </w:tc>
      </w:tr>
      <w:tr w14:paraId="5F8D3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458" w:type="pct"/>
            <w:tcBorders>
              <w:top w:val="single" w:color="auto" w:sz="4" w:space="0"/>
              <w:left w:val="single" w:color="auto" w:sz="4" w:space="0"/>
              <w:bottom w:val="single" w:color="auto" w:sz="4" w:space="0"/>
              <w:right w:val="single" w:color="auto" w:sz="4" w:space="0"/>
            </w:tcBorders>
            <w:noWrap w:val="0"/>
            <w:vAlign w:val="center"/>
          </w:tcPr>
          <w:p w14:paraId="4441C9B5">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1</w:t>
            </w:r>
          </w:p>
        </w:tc>
        <w:tc>
          <w:tcPr>
            <w:tcW w:w="1710" w:type="pct"/>
            <w:tcBorders>
              <w:top w:val="single" w:color="auto" w:sz="4" w:space="0"/>
              <w:left w:val="single" w:color="auto" w:sz="4" w:space="0"/>
              <w:bottom w:val="single" w:color="auto" w:sz="4" w:space="0"/>
              <w:right w:val="single" w:color="auto" w:sz="4" w:space="0"/>
            </w:tcBorders>
            <w:noWrap w:val="0"/>
            <w:vAlign w:val="center"/>
          </w:tcPr>
          <w:p w14:paraId="675E1933">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按招标需求填写</w:t>
            </w:r>
          </w:p>
        </w:tc>
        <w:tc>
          <w:tcPr>
            <w:tcW w:w="1577" w:type="pct"/>
            <w:tcBorders>
              <w:top w:val="single" w:color="auto" w:sz="4" w:space="0"/>
              <w:left w:val="single" w:color="auto" w:sz="4" w:space="0"/>
              <w:bottom w:val="single" w:color="auto" w:sz="4" w:space="0"/>
              <w:right w:val="single" w:color="auto" w:sz="4" w:space="0"/>
            </w:tcBorders>
            <w:noWrap w:val="0"/>
            <w:vAlign w:val="center"/>
          </w:tcPr>
          <w:p w14:paraId="77EF01F7">
            <w:pPr>
              <w:tabs>
                <w:tab w:val="left" w:pos="0"/>
              </w:tabs>
              <w:adjustRightInd w:val="0"/>
              <w:snapToGrid w:val="0"/>
              <w:jc w:val="center"/>
              <w:rPr>
                <w:rFonts w:hint="eastAsia" w:ascii="宋体" w:hAnsi="宋体" w:eastAsia="宋体" w:cs="宋体"/>
                <w:kern w:val="0"/>
                <w:szCs w:val="21"/>
              </w:rPr>
            </w:pPr>
          </w:p>
        </w:tc>
        <w:tc>
          <w:tcPr>
            <w:tcW w:w="708" w:type="pct"/>
            <w:tcBorders>
              <w:top w:val="single" w:color="auto" w:sz="4" w:space="0"/>
              <w:left w:val="single" w:color="auto" w:sz="4" w:space="0"/>
              <w:bottom w:val="single" w:color="auto" w:sz="4" w:space="0"/>
              <w:right w:val="single" w:color="auto" w:sz="4" w:space="0"/>
            </w:tcBorders>
            <w:noWrap w:val="0"/>
            <w:vAlign w:val="center"/>
          </w:tcPr>
          <w:p w14:paraId="71B954AD">
            <w:pPr>
              <w:tabs>
                <w:tab w:val="left" w:pos="0"/>
              </w:tabs>
              <w:spacing w:line="240" w:lineRule="exact"/>
              <w:jc w:val="center"/>
              <w:rPr>
                <w:rFonts w:hint="eastAsia" w:ascii="宋体" w:hAnsi="宋体" w:eastAsia="宋体" w:cs="宋体"/>
                <w:kern w:val="0"/>
                <w:szCs w:val="21"/>
              </w:rPr>
            </w:pPr>
          </w:p>
        </w:tc>
        <w:tc>
          <w:tcPr>
            <w:tcW w:w="548" w:type="pct"/>
            <w:tcBorders>
              <w:top w:val="single" w:color="auto" w:sz="4" w:space="0"/>
              <w:left w:val="single" w:color="auto" w:sz="4" w:space="0"/>
              <w:bottom w:val="single" w:color="auto" w:sz="4" w:space="0"/>
              <w:right w:val="single" w:color="auto" w:sz="4" w:space="0"/>
            </w:tcBorders>
            <w:noWrap w:val="0"/>
            <w:vAlign w:val="center"/>
          </w:tcPr>
          <w:p w14:paraId="19DCA3CE">
            <w:pPr>
              <w:tabs>
                <w:tab w:val="left" w:pos="0"/>
              </w:tabs>
              <w:spacing w:line="240" w:lineRule="exact"/>
              <w:jc w:val="center"/>
              <w:rPr>
                <w:rFonts w:ascii="宋体" w:hAnsi="宋体" w:eastAsia="宋体" w:cs="宋体"/>
                <w:kern w:val="0"/>
                <w:szCs w:val="21"/>
              </w:rPr>
            </w:pPr>
            <w:r>
              <w:rPr>
                <w:rFonts w:hint="eastAsia" w:ascii="宋体" w:hAnsi="宋体" w:eastAsia="宋体" w:cs="宋体"/>
                <w:kern w:val="0"/>
                <w:szCs w:val="21"/>
              </w:rPr>
              <w:t>见投标文件（  ）页</w:t>
            </w:r>
          </w:p>
        </w:tc>
      </w:tr>
      <w:tr w14:paraId="6A8A5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458" w:type="pct"/>
            <w:tcBorders>
              <w:top w:val="single" w:color="auto" w:sz="4" w:space="0"/>
              <w:left w:val="single" w:color="auto" w:sz="4" w:space="0"/>
              <w:bottom w:val="single" w:color="auto" w:sz="4" w:space="0"/>
              <w:right w:val="single" w:color="auto" w:sz="4" w:space="0"/>
            </w:tcBorders>
            <w:noWrap w:val="0"/>
            <w:vAlign w:val="center"/>
          </w:tcPr>
          <w:p w14:paraId="79BD2E7D">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2</w:t>
            </w:r>
          </w:p>
        </w:tc>
        <w:tc>
          <w:tcPr>
            <w:tcW w:w="1710" w:type="pct"/>
            <w:tcBorders>
              <w:top w:val="single" w:color="auto" w:sz="4" w:space="0"/>
              <w:left w:val="single" w:color="auto" w:sz="4" w:space="0"/>
              <w:bottom w:val="single" w:color="auto" w:sz="4" w:space="0"/>
              <w:right w:val="single" w:color="auto" w:sz="4" w:space="0"/>
            </w:tcBorders>
            <w:noWrap w:val="0"/>
            <w:vAlign w:val="center"/>
          </w:tcPr>
          <w:p w14:paraId="5440ADBB">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其它</w:t>
            </w:r>
          </w:p>
        </w:tc>
        <w:tc>
          <w:tcPr>
            <w:tcW w:w="1577" w:type="pct"/>
            <w:tcBorders>
              <w:top w:val="single" w:color="auto" w:sz="4" w:space="0"/>
              <w:left w:val="single" w:color="auto" w:sz="4" w:space="0"/>
              <w:bottom w:val="single" w:color="auto" w:sz="4" w:space="0"/>
              <w:right w:val="single" w:color="auto" w:sz="4" w:space="0"/>
            </w:tcBorders>
            <w:noWrap w:val="0"/>
            <w:vAlign w:val="center"/>
          </w:tcPr>
          <w:p w14:paraId="2A3E7570">
            <w:pPr>
              <w:tabs>
                <w:tab w:val="left" w:pos="0"/>
              </w:tabs>
              <w:adjustRightInd w:val="0"/>
              <w:snapToGrid w:val="0"/>
              <w:jc w:val="center"/>
              <w:rPr>
                <w:rFonts w:hint="eastAsia" w:ascii="宋体" w:hAnsi="宋体" w:eastAsia="宋体" w:cs="宋体"/>
                <w:kern w:val="0"/>
                <w:szCs w:val="21"/>
              </w:rPr>
            </w:pPr>
            <w:r>
              <w:rPr>
                <w:rFonts w:hint="eastAsia" w:ascii="宋体" w:hAnsi="宋体" w:eastAsia="宋体" w:cs="宋体"/>
                <w:szCs w:val="21"/>
              </w:rPr>
              <w:t>采购单位未提供需求而投标人认为需说明及补充的内容在此填列</w:t>
            </w:r>
          </w:p>
        </w:tc>
        <w:tc>
          <w:tcPr>
            <w:tcW w:w="708" w:type="pct"/>
            <w:tcBorders>
              <w:top w:val="single" w:color="auto" w:sz="4" w:space="0"/>
              <w:left w:val="single" w:color="auto" w:sz="4" w:space="0"/>
              <w:bottom w:val="single" w:color="auto" w:sz="4" w:space="0"/>
              <w:right w:val="single" w:color="auto" w:sz="4" w:space="0"/>
            </w:tcBorders>
            <w:noWrap w:val="0"/>
            <w:vAlign w:val="center"/>
          </w:tcPr>
          <w:p w14:paraId="5D37B7BF">
            <w:pPr>
              <w:tabs>
                <w:tab w:val="left" w:pos="0"/>
              </w:tabs>
              <w:spacing w:line="240" w:lineRule="exact"/>
              <w:jc w:val="center"/>
              <w:rPr>
                <w:rFonts w:hint="eastAsia" w:ascii="宋体" w:hAnsi="宋体" w:eastAsia="宋体" w:cs="宋体"/>
                <w:kern w:val="0"/>
                <w:szCs w:val="21"/>
              </w:rPr>
            </w:pPr>
          </w:p>
        </w:tc>
        <w:tc>
          <w:tcPr>
            <w:tcW w:w="548" w:type="pct"/>
            <w:tcBorders>
              <w:top w:val="single" w:color="auto" w:sz="4" w:space="0"/>
              <w:left w:val="single" w:color="auto" w:sz="4" w:space="0"/>
              <w:bottom w:val="single" w:color="auto" w:sz="4" w:space="0"/>
              <w:right w:val="single" w:color="auto" w:sz="4" w:space="0"/>
            </w:tcBorders>
            <w:noWrap w:val="0"/>
            <w:vAlign w:val="center"/>
          </w:tcPr>
          <w:p w14:paraId="3A980BE2">
            <w:pPr>
              <w:tabs>
                <w:tab w:val="left" w:pos="0"/>
              </w:tabs>
              <w:spacing w:line="240" w:lineRule="exact"/>
              <w:jc w:val="center"/>
              <w:rPr>
                <w:rFonts w:hint="eastAsia" w:ascii="宋体" w:hAnsi="宋体" w:eastAsia="宋体" w:cs="宋体"/>
                <w:kern w:val="0"/>
                <w:szCs w:val="21"/>
              </w:rPr>
            </w:pPr>
            <w:r>
              <w:rPr>
                <w:rFonts w:hint="eastAsia" w:ascii="宋体" w:hAnsi="宋体" w:eastAsia="宋体" w:cs="宋体"/>
                <w:kern w:val="0"/>
                <w:szCs w:val="21"/>
              </w:rPr>
              <w:t>见投标文件（  ）页</w:t>
            </w:r>
          </w:p>
        </w:tc>
      </w:tr>
    </w:tbl>
    <w:p w14:paraId="0EE0BAEE">
      <w:pPr>
        <w:rPr>
          <w:rFonts w:hint="eastAsia"/>
        </w:rPr>
      </w:pPr>
    </w:p>
    <w:bookmarkEnd w:id="75"/>
    <w:bookmarkEnd w:id="76"/>
    <w:bookmarkEnd w:id="77"/>
    <w:p w14:paraId="4E9D06F3">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1．“投标文件响应内容”一栏由投标人按照招标文件要求填写并进行逐项响应。</w:t>
      </w:r>
    </w:p>
    <w:p w14:paraId="3011476A">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2．“响应程度”一栏根据“投标文件响应内容”与招标文件逐项对照的结果填写。响应必须用 “完全响应或不响应”进行标注。</w:t>
      </w:r>
    </w:p>
    <w:p w14:paraId="198407E3">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3．</w:t>
      </w:r>
      <w:r>
        <w:rPr>
          <w:rFonts w:hint="eastAsia" w:ascii="宋体" w:hAnsi="宋体" w:eastAsia="宋体" w:cs="宋体"/>
          <w:bCs/>
          <w:szCs w:val="21"/>
        </w:rPr>
        <w:t>如招标文件未设置“★”实质性响应条款，请填入“本项目未设置“★”实质性响应条款”</w:t>
      </w:r>
      <w:r>
        <w:rPr>
          <w:rFonts w:hint="eastAsia" w:ascii="宋体" w:hAnsi="宋体" w:eastAsia="宋体" w:cs="宋体"/>
          <w:szCs w:val="21"/>
        </w:rPr>
        <w:t>。</w:t>
      </w:r>
    </w:p>
    <w:p w14:paraId="64B10C1E">
      <w:pPr>
        <w:adjustRightInd w:val="0"/>
        <w:snapToGrid w:val="0"/>
        <w:spacing w:line="360" w:lineRule="auto"/>
        <w:rPr>
          <w:rFonts w:hint="eastAsia" w:ascii="宋体" w:hAnsi="宋体" w:eastAsia="宋体" w:cs="宋体"/>
          <w:szCs w:val="21"/>
        </w:rPr>
      </w:pPr>
    </w:p>
    <w:p w14:paraId="1C808156">
      <w:pPr>
        <w:adjustRightInd w:val="0"/>
        <w:snapToGrid w:val="0"/>
        <w:spacing w:line="360" w:lineRule="auto"/>
        <w:ind w:right="105" w:rightChars="50"/>
        <w:jc w:val="left"/>
        <w:rPr>
          <w:rFonts w:hint="eastAsia" w:ascii="宋体" w:hAnsi="宋体" w:eastAsia="宋体" w:cs="宋体"/>
          <w:szCs w:val="21"/>
          <w:u w:val="single"/>
        </w:rPr>
      </w:pPr>
      <w:r>
        <w:rPr>
          <w:rFonts w:hint="eastAsia" w:ascii="宋体" w:hAnsi="宋体" w:eastAsia="宋体" w:cs="宋体"/>
          <w:szCs w:val="21"/>
        </w:rPr>
        <w:t>投标人(单位公章):</w:t>
      </w:r>
      <w:r>
        <w:rPr>
          <w:rFonts w:hint="eastAsia" w:ascii="宋体" w:hAnsi="宋体" w:eastAsia="宋体" w:cs="宋体"/>
          <w:szCs w:val="21"/>
          <w:u w:val="single"/>
        </w:rPr>
        <w:t xml:space="preserve">               </w:t>
      </w:r>
    </w:p>
    <w:p w14:paraId="04B3D794">
      <w:pPr>
        <w:rPr>
          <w:rFonts w:ascii="宋体" w:hAnsi="宋体" w:eastAsia="宋体" w:cs="宋体"/>
          <w:szCs w:val="21"/>
        </w:rPr>
      </w:pPr>
      <w:r>
        <w:rPr>
          <w:rFonts w:hint="eastAsia" w:ascii="宋体" w:hAnsi="宋体" w:eastAsia="宋体" w:cs="宋体"/>
          <w:szCs w:val="21"/>
        </w:rPr>
        <w:t>日期：     年   月   日</w:t>
      </w:r>
    </w:p>
    <w:p w14:paraId="0951F69B">
      <w:pPr>
        <w:adjustRightInd w:val="0"/>
        <w:snapToGrid w:val="0"/>
        <w:spacing w:line="360" w:lineRule="auto"/>
        <w:rPr>
          <w:rFonts w:hint="eastAsia" w:ascii="宋体" w:hAnsi="宋体" w:eastAsia="宋体" w:cs="宋体"/>
          <w:szCs w:val="21"/>
        </w:rPr>
      </w:pPr>
    </w:p>
    <w:p w14:paraId="689118B7">
      <w:pPr>
        <w:ind w:firstLine="420" w:firstLineChars="200"/>
        <w:rPr>
          <w:rFonts w:ascii="宋体" w:hAnsi="宋体" w:eastAsia="宋体" w:cs="宋体"/>
          <w:szCs w:val="21"/>
        </w:rPr>
      </w:pPr>
    </w:p>
    <w:p w14:paraId="4117924B">
      <w:pPr>
        <w:pStyle w:val="5"/>
        <w:rPr>
          <w:rFonts w:hint="eastAsia" w:ascii="宋体" w:hAnsi="宋体" w:eastAsia="宋体" w:cs="宋体"/>
        </w:rPr>
      </w:pPr>
      <w:r>
        <w:rPr>
          <w:rFonts w:hint="eastAsia" w:ascii="宋体" w:hAnsi="宋体" w:eastAsia="宋体" w:cs="宋体"/>
          <w:sz w:val="28"/>
          <w:szCs w:val="28"/>
        </w:rPr>
        <w:br w:type="page"/>
      </w:r>
      <w:bookmarkStart w:id="80" w:name="_Toc4431_WPSOffice_Level2"/>
      <w:bookmarkStart w:id="81" w:name="_Toc8488_WPSOffice_Level2"/>
      <w:bookmarkStart w:id="82" w:name="_Toc21151"/>
      <w:bookmarkStart w:id="83" w:name="_Toc1985"/>
      <w:r>
        <w:rPr>
          <w:rFonts w:hint="eastAsia" w:ascii="宋体" w:hAnsi="宋体" w:eastAsia="宋体" w:cs="宋体"/>
          <w:sz w:val="28"/>
          <w:szCs w:val="28"/>
        </w:rPr>
        <w:t>2.</w:t>
      </w:r>
      <w:r>
        <w:rPr>
          <w:rFonts w:hint="eastAsia" w:ascii="宋体" w:hAnsi="宋体" w:eastAsia="宋体" w:cs="宋体"/>
          <w:sz w:val="28"/>
          <w:szCs w:val="28"/>
          <w:lang w:val="en-US" w:eastAsia="zh-CN"/>
        </w:rPr>
        <w:t>3</w:t>
      </w:r>
      <w:r>
        <w:rPr>
          <w:rFonts w:hint="eastAsia" w:ascii="宋体" w:hAnsi="宋体" w:eastAsia="宋体" w:cs="宋体"/>
          <w:sz w:val="28"/>
          <w:szCs w:val="28"/>
        </w:rPr>
        <w:t>.2</w:t>
      </w:r>
      <w:r>
        <w:rPr>
          <w:rFonts w:hint="eastAsia" w:ascii="宋体" w:hAnsi="宋体" w:eastAsia="宋体" w:cs="宋体"/>
        </w:rPr>
        <w:t>商务条款响应表</w:t>
      </w:r>
      <w:bookmarkEnd w:id="80"/>
      <w:bookmarkEnd w:id="81"/>
      <w:bookmarkEnd w:id="82"/>
      <w:bookmarkEnd w:id="83"/>
    </w:p>
    <w:p w14:paraId="17CCFEA3">
      <w:pPr>
        <w:adjustRightInd w:val="0"/>
        <w:snapToGrid w:val="0"/>
        <w:spacing w:line="360" w:lineRule="auto"/>
        <w:ind w:right="105" w:rightChars="50"/>
        <w:jc w:val="left"/>
        <w:rPr>
          <w:rFonts w:hint="eastAsia" w:ascii="宋体" w:hAnsi="宋体" w:eastAsia="宋体" w:cs="宋体"/>
          <w:b/>
          <w:bCs/>
          <w:szCs w:val="21"/>
        </w:rPr>
      </w:pPr>
      <w:r>
        <w:rPr>
          <w:rFonts w:hint="eastAsia" w:ascii="宋体" w:hAnsi="宋体" w:eastAsia="宋体" w:cs="宋体"/>
          <w:b/>
          <w:bCs/>
          <w:szCs w:val="21"/>
        </w:rPr>
        <w:t xml:space="preserve">采购项目名称：                  </w:t>
      </w:r>
    </w:p>
    <w:p w14:paraId="4BE966CC">
      <w:pPr>
        <w:adjustRightInd w:val="0"/>
        <w:snapToGrid w:val="0"/>
        <w:spacing w:line="360" w:lineRule="auto"/>
        <w:ind w:right="105" w:rightChars="50"/>
        <w:jc w:val="left"/>
        <w:rPr>
          <w:rFonts w:hint="eastAsia" w:ascii="宋体" w:hAnsi="宋体" w:eastAsia="宋体" w:cs="宋体"/>
          <w:b/>
          <w:bCs/>
          <w:szCs w:val="21"/>
        </w:rPr>
      </w:pPr>
      <w:r>
        <w:rPr>
          <w:rFonts w:hint="eastAsia" w:ascii="宋体" w:hAnsi="宋体" w:eastAsia="宋体" w:cs="宋体"/>
          <w:b/>
          <w:bCs/>
          <w:szCs w:val="21"/>
        </w:rPr>
        <w:t xml:space="preserve">采购项目编号：                </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912"/>
        <w:gridCol w:w="2686"/>
        <w:gridCol w:w="1206"/>
        <w:gridCol w:w="932"/>
      </w:tblGrid>
      <w:tr w14:paraId="28A27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458" w:type="pct"/>
            <w:tcBorders>
              <w:top w:val="single" w:color="auto" w:sz="4" w:space="0"/>
              <w:left w:val="single" w:color="auto" w:sz="4" w:space="0"/>
              <w:bottom w:val="single" w:color="auto" w:sz="4" w:space="0"/>
              <w:right w:val="single" w:color="auto" w:sz="4" w:space="0"/>
            </w:tcBorders>
            <w:noWrap w:val="0"/>
            <w:vAlign w:val="center"/>
          </w:tcPr>
          <w:p w14:paraId="2F4E5152">
            <w:pPr>
              <w:ind w:hanging="1"/>
              <w:jc w:val="center"/>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1710" w:type="pct"/>
            <w:tcBorders>
              <w:top w:val="single" w:color="auto" w:sz="4" w:space="0"/>
              <w:left w:val="single" w:color="auto" w:sz="4" w:space="0"/>
              <w:bottom w:val="single" w:color="auto" w:sz="4" w:space="0"/>
              <w:right w:val="single" w:color="auto" w:sz="4" w:space="0"/>
            </w:tcBorders>
            <w:noWrap w:val="0"/>
            <w:vAlign w:val="center"/>
          </w:tcPr>
          <w:p w14:paraId="7A4F3942">
            <w:pPr>
              <w:jc w:val="center"/>
              <w:rPr>
                <w:rFonts w:hint="eastAsia" w:ascii="宋体" w:hAnsi="宋体" w:eastAsia="宋体" w:cs="宋体"/>
                <w:b w:val="0"/>
                <w:bCs/>
                <w:sz w:val="21"/>
                <w:szCs w:val="21"/>
              </w:rPr>
            </w:pPr>
            <w:r>
              <w:rPr>
                <w:rFonts w:hint="eastAsia" w:ascii="宋体" w:hAnsi="宋体" w:eastAsia="宋体" w:cs="宋体"/>
                <w:b w:val="0"/>
                <w:bCs/>
                <w:sz w:val="21"/>
                <w:szCs w:val="21"/>
              </w:rPr>
              <w:t>招标文件的商务</w:t>
            </w:r>
            <w:r>
              <w:rPr>
                <w:rFonts w:hint="eastAsia" w:ascii="宋体" w:hAnsi="宋体" w:eastAsia="宋体" w:cs="宋体"/>
                <w:b w:val="0"/>
                <w:bCs/>
                <w:sz w:val="21"/>
                <w:szCs w:val="21"/>
                <w:lang w:val="en-US" w:eastAsia="zh-CN"/>
              </w:rPr>
              <w:t>条款</w:t>
            </w:r>
            <w:r>
              <w:rPr>
                <w:rFonts w:hint="eastAsia" w:ascii="宋体" w:hAnsi="宋体" w:eastAsia="宋体" w:cs="宋体"/>
                <w:b w:val="0"/>
                <w:bCs/>
                <w:sz w:val="21"/>
                <w:szCs w:val="21"/>
              </w:rPr>
              <w:t>要求</w:t>
            </w:r>
          </w:p>
        </w:tc>
        <w:tc>
          <w:tcPr>
            <w:tcW w:w="1577" w:type="pct"/>
            <w:tcBorders>
              <w:top w:val="single" w:color="auto" w:sz="4" w:space="0"/>
              <w:left w:val="single" w:color="auto" w:sz="4" w:space="0"/>
              <w:bottom w:val="single" w:color="auto" w:sz="4" w:space="0"/>
              <w:right w:val="single" w:color="auto" w:sz="4" w:space="0"/>
            </w:tcBorders>
            <w:noWrap w:val="0"/>
            <w:vAlign w:val="center"/>
          </w:tcPr>
          <w:p w14:paraId="7A9E009E">
            <w:pPr>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投标文件响应内容</w:t>
            </w:r>
          </w:p>
        </w:tc>
        <w:tc>
          <w:tcPr>
            <w:tcW w:w="708" w:type="pct"/>
            <w:tcBorders>
              <w:top w:val="single" w:color="auto" w:sz="4" w:space="0"/>
              <w:left w:val="single" w:color="auto" w:sz="4" w:space="0"/>
              <w:bottom w:val="single" w:color="auto" w:sz="4" w:space="0"/>
              <w:right w:val="single" w:color="auto" w:sz="4" w:space="0"/>
            </w:tcBorders>
            <w:noWrap w:val="0"/>
            <w:vAlign w:val="center"/>
          </w:tcPr>
          <w:p w14:paraId="091FEB41">
            <w:pPr>
              <w:tabs>
                <w:tab w:val="left" w:pos="0"/>
              </w:tabs>
              <w:spacing w:line="240" w:lineRule="exact"/>
              <w:jc w:val="center"/>
              <w:rPr>
                <w:rFonts w:hint="eastAsia" w:ascii="宋体" w:hAnsi="宋体" w:eastAsia="宋体" w:cs="宋体"/>
                <w:b w:val="0"/>
                <w:bCs/>
                <w:sz w:val="21"/>
                <w:szCs w:val="21"/>
              </w:rPr>
            </w:pPr>
            <w:r>
              <w:rPr>
                <w:rFonts w:hint="eastAsia" w:ascii="宋体" w:hAnsi="宋体" w:eastAsia="宋体" w:cs="宋体"/>
                <w:b w:val="0"/>
                <w:bCs/>
                <w:sz w:val="21"/>
                <w:szCs w:val="21"/>
              </w:rPr>
              <w:t>响应</w:t>
            </w:r>
          </w:p>
          <w:p w14:paraId="7C07882A">
            <w:pPr>
              <w:tabs>
                <w:tab w:val="left" w:pos="0"/>
              </w:tabs>
              <w:spacing w:line="240" w:lineRule="exact"/>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程度（填入：完全响应或不响应）</w:t>
            </w:r>
          </w:p>
        </w:tc>
        <w:tc>
          <w:tcPr>
            <w:tcW w:w="548" w:type="pct"/>
            <w:tcBorders>
              <w:top w:val="single" w:color="auto" w:sz="4" w:space="0"/>
              <w:left w:val="single" w:color="auto" w:sz="4" w:space="0"/>
              <w:bottom w:val="single" w:color="auto" w:sz="4" w:space="0"/>
              <w:right w:val="single" w:color="auto" w:sz="4" w:space="0"/>
            </w:tcBorders>
            <w:noWrap w:val="0"/>
            <w:vAlign w:val="center"/>
          </w:tcPr>
          <w:p w14:paraId="08C6FDAB">
            <w:pPr>
              <w:tabs>
                <w:tab w:val="left" w:pos="0"/>
              </w:tabs>
              <w:spacing w:line="240" w:lineRule="exact"/>
              <w:jc w:val="center"/>
              <w:rPr>
                <w:rFonts w:hint="eastAsia" w:ascii="宋体" w:hAnsi="宋体" w:eastAsia="宋体" w:cs="宋体"/>
                <w:b w:val="0"/>
                <w:bCs/>
                <w:sz w:val="21"/>
                <w:szCs w:val="21"/>
              </w:rPr>
            </w:pPr>
            <w:r>
              <w:rPr>
                <w:rFonts w:hint="eastAsia" w:ascii="宋体" w:hAnsi="宋体" w:eastAsia="宋体" w:cs="宋体"/>
                <w:b w:val="0"/>
                <w:bCs/>
                <w:sz w:val="21"/>
                <w:szCs w:val="21"/>
              </w:rPr>
              <w:t>证明材料（如有）</w:t>
            </w:r>
          </w:p>
        </w:tc>
      </w:tr>
      <w:tr w14:paraId="5F78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458" w:type="pct"/>
            <w:tcBorders>
              <w:top w:val="single" w:color="auto" w:sz="4" w:space="0"/>
              <w:left w:val="single" w:color="auto" w:sz="4" w:space="0"/>
              <w:bottom w:val="single" w:color="auto" w:sz="4" w:space="0"/>
              <w:right w:val="single" w:color="auto" w:sz="4" w:space="0"/>
            </w:tcBorders>
            <w:noWrap w:val="0"/>
            <w:vAlign w:val="center"/>
          </w:tcPr>
          <w:p w14:paraId="027DCCE4">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1</w:t>
            </w:r>
          </w:p>
        </w:tc>
        <w:tc>
          <w:tcPr>
            <w:tcW w:w="1710" w:type="pct"/>
            <w:tcBorders>
              <w:top w:val="single" w:color="auto" w:sz="4" w:space="0"/>
              <w:left w:val="single" w:color="auto" w:sz="4" w:space="0"/>
              <w:bottom w:val="single" w:color="auto" w:sz="4" w:space="0"/>
              <w:right w:val="single" w:color="auto" w:sz="4" w:space="0"/>
            </w:tcBorders>
            <w:noWrap w:val="0"/>
            <w:vAlign w:val="center"/>
          </w:tcPr>
          <w:p w14:paraId="5162267E">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按招标</w:t>
            </w:r>
            <w:r>
              <w:rPr>
                <w:rFonts w:hint="eastAsia" w:ascii="宋体" w:hAnsi="宋体" w:eastAsia="宋体" w:cs="宋体"/>
                <w:szCs w:val="21"/>
                <w:lang w:val="en-US" w:eastAsia="zh-CN"/>
              </w:rPr>
              <w:t>文件：采购需求商务条款逐条响应</w:t>
            </w:r>
          </w:p>
        </w:tc>
        <w:tc>
          <w:tcPr>
            <w:tcW w:w="1577" w:type="pct"/>
            <w:tcBorders>
              <w:top w:val="single" w:color="auto" w:sz="4" w:space="0"/>
              <w:left w:val="single" w:color="auto" w:sz="4" w:space="0"/>
              <w:bottom w:val="single" w:color="auto" w:sz="4" w:space="0"/>
              <w:right w:val="single" w:color="auto" w:sz="4" w:space="0"/>
            </w:tcBorders>
            <w:noWrap w:val="0"/>
            <w:vAlign w:val="center"/>
          </w:tcPr>
          <w:p w14:paraId="06257226">
            <w:pPr>
              <w:tabs>
                <w:tab w:val="left" w:pos="0"/>
              </w:tabs>
              <w:adjustRightInd w:val="0"/>
              <w:snapToGrid w:val="0"/>
              <w:jc w:val="center"/>
              <w:rPr>
                <w:rFonts w:hint="eastAsia" w:ascii="宋体" w:hAnsi="宋体" w:eastAsia="宋体" w:cs="宋体"/>
                <w:kern w:val="0"/>
                <w:szCs w:val="21"/>
              </w:rPr>
            </w:pPr>
          </w:p>
        </w:tc>
        <w:tc>
          <w:tcPr>
            <w:tcW w:w="708" w:type="pct"/>
            <w:tcBorders>
              <w:top w:val="single" w:color="auto" w:sz="4" w:space="0"/>
              <w:left w:val="single" w:color="auto" w:sz="4" w:space="0"/>
              <w:bottom w:val="single" w:color="auto" w:sz="4" w:space="0"/>
              <w:right w:val="single" w:color="auto" w:sz="4" w:space="0"/>
            </w:tcBorders>
            <w:noWrap w:val="0"/>
            <w:vAlign w:val="center"/>
          </w:tcPr>
          <w:p w14:paraId="62408DD9">
            <w:pPr>
              <w:tabs>
                <w:tab w:val="left" w:pos="0"/>
              </w:tabs>
              <w:spacing w:line="240" w:lineRule="exact"/>
              <w:jc w:val="center"/>
              <w:rPr>
                <w:rFonts w:hint="eastAsia" w:ascii="宋体" w:hAnsi="宋体" w:eastAsia="宋体" w:cs="宋体"/>
                <w:kern w:val="0"/>
                <w:szCs w:val="21"/>
              </w:rPr>
            </w:pPr>
          </w:p>
        </w:tc>
        <w:tc>
          <w:tcPr>
            <w:tcW w:w="548" w:type="pct"/>
            <w:tcBorders>
              <w:top w:val="single" w:color="auto" w:sz="4" w:space="0"/>
              <w:left w:val="single" w:color="auto" w:sz="4" w:space="0"/>
              <w:bottom w:val="single" w:color="auto" w:sz="4" w:space="0"/>
              <w:right w:val="single" w:color="auto" w:sz="4" w:space="0"/>
            </w:tcBorders>
            <w:noWrap w:val="0"/>
            <w:vAlign w:val="center"/>
          </w:tcPr>
          <w:p w14:paraId="3365C55C">
            <w:pPr>
              <w:tabs>
                <w:tab w:val="left" w:pos="0"/>
              </w:tabs>
              <w:spacing w:line="240" w:lineRule="exact"/>
              <w:jc w:val="center"/>
              <w:rPr>
                <w:rFonts w:ascii="宋体" w:hAnsi="宋体" w:eastAsia="宋体" w:cs="宋体"/>
                <w:kern w:val="0"/>
                <w:szCs w:val="21"/>
              </w:rPr>
            </w:pPr>
            <w:r>
              <w:rPr>
                <w:rFonts w:hint="eastAsia" w:ascii="宋体" w:hAnsi="宋体" w:eastAsia="宋体" w:cs="宋体"/>
                <w:kern w:val="0"/>
                <w:szCs w:val="21"/>
              </w:rPr>
              <w:t>见投标文件（  ）页</w:t>
            </w:r>
          </w:p>
        </w:tc>
      </w:tr>
      <w:tr w14:paraId="0C6B6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458" w:type="pct"/>
            <w:tcBorders>
              <w:top w:val="single" w:color="auto" w:sz="4" w:space="0"/>
              <w:left w:val="single" w:color="auto" w:sz="4" w:space="0"/>
              <w:bottom w:val="single" w:color="auto" w:sz="4" w:space="0"/>
              <w:right w:val="single" w:color="auto" w:sz="4" w:space="0"/>
            </w:tcBorders>
            <w:noWrap w:val="0"/>
            <w:vAlign w:val="center"/>
          </w:tcPr>
          <w:p w14:paraId="69D2505F">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2</w:t>
            </w:r>
          </w:p>
        </w:tc>
        <w:tc>
          <w:tcPr>
            <w:tcW w:w="1710" w:type="pct"/>
            <w:tcBorders>
              <w:top w:val="single" w:color="auto" w:sz="4" w:space="0"/>
              <w:left w:val="single" w:color="auto" w:sz="4" w:space="0"/>
              <w:bottom w:val="single" w:color="auto" w:sz="4" w:space="0"/>
              <w:right w:val="single" w:color="auto" w:sz="4" w:space="0"/>
            </w:tcBorders>
            <w:noWrap w:val="0"/>
            <w:vAlign w:val="center"/>
          </w:tcPr>
          <w:p w14:paraId="74AA7C3A">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其它</w:t>
            </w:r>
          </w:p>
        </w:tc>
        <w:tc>
          <w:tcPr>
            <w:tcW w:w="1577" w:type="pct"/>
            <w:tcBorders>
              <w:top w:val="single" w:color="auto" w:sz="4" w:space="0"/>
              <w:left w:val="single" w:color="auto" w:sz="4" w:space="0"/>
              <w:bottom w:val="single" w:color="auto" w:sz="4" w:space="0"/>
              <w:right w:val="single" w:color="auto" w:sz="4" w:space="0"/>
            </w:tcBorders>
            <w:noWrap w:val="0"/>
            <w:vAlign w:val="center"/>
          </w:tcPr>
          <w:p w14:paraId="690A3342">
            <w:pPr>
              <w:tabs>
                <w:tab w:val="left" w:pos="0"/>
              </w:tabs>
              <w:adjustRightInd w:val="0"/>
              <w:snapToGrid w:val="0"/>
              <w:jc w:val="center"/>
              <w:rPr>
                <w:rFonts w:hint="eastAsia" w:ascii="宋体" w:hAnsi="宋体" w:eastAsia="宋体" w:cs="宋体"/>
                <w:kern w:val="0"/>
                <w:szCs w:val="21"/>
              </w:rPr>
            </w:pPr>
            <w:r>
              <w:rPr>
                <w:rFonts w:hint="eastAsia" w:ascii="宋体" w:hAnsi="宋体" w:eastAsia="宋体" w:cs="宋体"/>
                <w:szCs w:val="21"/>
              </w:rPr>
              <w:t>采购单位未提供需求而投标人认为需说明及补充的内容在此填列</w:t>
            </w:r>
          </w:p>
        </w:tc>
        <w:tc>
          <w:tcPr>
            <w:tcW w:w="708" w:type="pct"/>
            <w:tcBorders>
              <w:top w:val="single" w:color="auto" w:sz="4" w:space="0"/>
              <w:left w:val="single" w:color="auto" w:sz="4" w:space="0"/>
              <w:bottom w:val="single" w:color="auto" w:sz="4" w:space="0"/>
              <w:right w:val="single" w:color="auto" w:sz="4" w:space="0"/>
            </w:tcBorders>
            <w:noWrap w:val="0"/>
            <w:vAlign w:val="center"/>
          </w:tcPr>
          <w:p w14:paraId="1C725D6D">
            <w:pPr>
              <w:tabs>
                <w:tab w:val="left" w:pos="0"/>
              </w:tabs>
              <w:spacing w:line="240" w:lineRule="exact"/>
              <w:jc w:val="center"/>
              <w:rPr>
                <w:rFonts w:hint="eastAsia" w:ascii="宋体" w:hAnsi="宋体" w:eastAsia="宋体" w:cs="宋体"/>
                <w:kern w:val="0"/>
                <w:szCs w:val="21"/>
              </w:rPr>
            </w:pPr>
          </w:p>
        </w:tc>
        <w:tc>
          <w:tcPr>
            <w:tcW w:w="548" w:type="pct"/>
            <w:tcBorders>
              <w:top w:val="single" w:color="auto" w:sz="4" w:space="0"/>
              <w:left w:val="single" w:color="auto" w:sz="4" w:space="0"/>
              <w:bottom w:val="single" w:color="auto" w:sz="4" w:space="0"/>
              <w:right w:val="single" w:color="auto" w:sz="4" w:space="0"/>
            </w:tcBorders>
            <w:noWrap w:val="0"/>
            <w:vAlign w:val="center"/>
          </w:tcPr>
          <w:p w14:paraId="30E10280">
            <w:pPr>
              <w:tabs>
                <w:tab w:val="left" w:pos="0"/>
              </w:tabs>
              <w:spacing w:line="240" w:lineRule="exact"/>
              <w:jc w:val="center"/>
              <w:rPr>
                <w:rFonts w:hint="eastAsia" w:ascii="宋体" w:hAnsi="宋体" w:eastAsia="宋体" w:cs="宋体"/>
                <w:kern w:val="0"/>
                <w:szCs w:val="21"/>
              </w:rPr>
            </w:pPr>
            <w:r>
              <w:rPr>
                <w:rFonts w:hint="eastAsia" w:ascii="宋体" w:hAnsi="宋体" w:eastAsia="宋体" w:cs="宋体"/>
                <w:kern w:val="0"/>
                <w:szCs w:val="21"/>
              </w:rPr>
              <w:t>见投标文件（  ）页</w:t>
            </w:r>
          </w:p>
        </w:tc>
      </w:tr>
    </w:tbl>
    <w:p w14:paraId="2BF25E0E">
      <w:pPr>
        <w:adjustRightInd w:val="0"/>
        <w:snapToGrid w:val="0"/>
        <w:ind w:right="105" w:rightChars="50"/>
        <w:jc w:val="left"/>
        <w:rPr>
          <w:rFonts w:hint="eastAsia" w:ascii="宋体" w:hAnsi="宋体" w:eastAsia="宋体" w:cs="宋体"/>
          <w:szCs w:val="21"/>
        </w:rPr>
      </w:pPr>
      <w:r>
        <w:rPr>
          <w:rFonts w:hint="eastAsia" w:ascii="宋体" w:hAnsi="宋体" w:eastAsia="宋体" w:cs="宋体"/>
          <w:b/>
          <w:szCs w:val="21"/>
        </w:rPr>
        <w:t>填表要求：</w:t>
      </w:r>
    </w:p>
    <w:p w14:paraId="50FBBD29">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1．“投标文件响应内容”一栏由投标人按照招标文件要求填写并进行逐项响应。</w:t>
      </w:r>
    </w:p>
    <w:p w14:paraId="093B4A5C">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2．“响应程度”一栏根据“投标文件响应内容”与招标文件逐项对照的结果填写。响应必须用 “完全响应或不响应”进行标注。</w:t>
      </w:r>
    </w:p>
    <w:p w14:paraId="1F271034">
      <w:pPr>
        <w:adjustRightInd w:val="0"/>
        <w:snapToGrid w:val="0"/>
        <w:ind w:right="105" w:rightChars="50" w:firstLine="476" w:firstLineChars="227"/>
        <w:jc w:val="left"/>
        <w:rPr>
          <w:rFonts w:ascii="宋体" w:hAnsi="宋体" w:eastAsia="宋体" w:cs="宋体"/>
          <w:szCs w:val="21"/>
        </w:rPr>
      </w:pPr>
    </w:p>
    <w:p w14:paraId="419B73AF">
      <w:pPr>
        <w:adjustRightInd w:val="0"/>
        <w:snapToGrid w:val="0"/>
        <w:ind w:right="105" w:rightChars="50" w:firstLine="476" w:firstLineChars="227"/>
        <w:jc w:val="left"/>
        <w:rPr>
          <w:rFonts w:ascii="宋体" w:hAnsi="宋体" w:eastAsia="宋体" w:cs="宋体"/>
          <w:szCs w:val="21"/>
        </w:rPr>
      </w:pPr>
    </w:p>
    <w:p w14:paraId="2D82B426">
      <w:pPr>
        <w:adjustRightInd w:val="0"/>
        <w:snapToGrid w:val="0"/>
        <w:ind w:right="105" w:rightChars="50"/>
        <w:jc w:val="left"/>
        <w:rPr>
          <w:rFonts w:hint="eastAsia" w:ascii="宋体" w:hAnsi="宋体" w:eastAsia="宋体" w:cs="宋体"/>
          <w:szCs w:val="21"/>
          <w:u w:val="single"/>
        </w:rPr>
      </w:pPr>
      <w:r>
        <w:rPr>
          <w:rFonts w:hint="eastAsia" w:ascii="宋体" w:hAnsi="宋体" w:eastAsia="宋体" w:cs="宋体"/>
          <w:szCs w:val="21"/>
        </w:rPr>
        <w:t>投标人(单位公章):</w:t>
      </w:r>
      <w:r>
        <w:rPr>
          <w:rFonts w:hint="eastAsia" w:ascii="宋体" w:hAnsi="宋体" w:eastAsia="宋体" w:cs="宋体"/>
          <w:szCs w:val="21"/>
          <w:u w:val="single"/>
        </w:rPr>
        <w:t xml:space="preserve">               </w:t>
      </w:r>
    </w:p>
    <w:p w14:paraId="70A78C55">
      <w:pPr>
        <w:ind w:firstLine="420" w:firstLineChars="200"/>
        <w:rPr>
          <w:rFonts w:hint="eastAsia" w:ascii="宋体" w:hAnsi="宋体" w:eastAsia="宋体" w:cs="宋体"/>
          <w:szCs w:val="21"/>
        </w:rPr>
      </w:pPr>
    </w:p>
    <w:p w14:paraId="6FE8E64F">
      <w:pPr>
        <w:rPr>
          <w:rFonts w:hint="eastAsia" w:ascii="宋体" w:hAnsi="宋体" w:eastAsia="宋体" w:cs="宋体"/>
          <w:szCs w:val="21"/>
        </w:rPr>
      </w:pPr>
      <w:r>
        <w:rPr>
          <w:rFonts w:hint="eastAsia" w:ascii="宋体" w:hAnsi="宋体" w:eastAsia="宋体" w:cs="宋体"/>
          <w:szCs w:val="21"/>
        </w:rPr>
        <w:t>日期：     年   月   日</w:t>
      </w:r>
    </w:p>
    <w:bookmarkEnd w:id="78"/>
    <w:p w14:paraId="605B3E09">
      <w:pPr>
        <w:pStyle w:val="4"/>
        <w:jc w:val="left"/>
        <w:rPr>
          <w:rFonts w:hint="eastAsia" w:ascii="宋体" w:hAnsi="宋体" w:eastAsia="宋体" w:cs="宋体"/>
          <w:bCs/>
          <w:sz w:val="32"/>
          <w:szCs w:val="32"/>
        </w:rPr>
      </w:pPr>
      <w:bookmarkStart w:id="84" w:name="_Toc6847_WPSOffice_Level2"/>
      <w:bookmarkStart w:id="85" w:name="_Toc13329_WPSOffice_Level2"/>
      <w:r>
        <w:rPr>
          <w:rFonts w:ascii="宋体" w:hAnsi="宋体" w:eastAsia="宋体" w:cs="宋体"/>
          <w:sz w:val="32"/>
          <w:szCs w:val="32"/>
        </w:rPr>
        <w:br w:type="page"/>
      </w:r>
      <w:bookmarkStart w:id="86" w:name="_Toc15353"/>
      <w:r>
        <w:rPr>
          <w:rFonts w:hint="eastAsia" w:ascii="宋体" w:hAnsi="宋体" w:eastAsia="宋体" w:cs="宋体"/>
          <w:sz w:val="32"/>
          <w:szCs w:val="32"/>
        </w:rPr>
        <w:t>2.</w:t>
      </w:r>
      <w:r>
        <w:rPr>
          <w:rFonts w:hint="eastAsia" w:ascii="宋体" w:hAnsi="宋体" w:eastAsia="宋体" w:cs="宋体"/>
          <w:bCs/>
          <w:sz w:val="32"/>
          <w:szCs w:val="32"/>
          <w:lang w:val="en-US" w:eastAsia="zh-CN"/>
        </w:rPr>
        <w:t>4</w:t>
      </w:r>
      <w:r>
        <w:rPr>
          <w:rFonts w:hint="eastAsia" w:ascii="宋体" w:hAnsi="宋体" w:eastAsia="宋体" w:cs="宋体"/>
          <w:bCs/>
          <w:sz w:val="32"/>
          <w:szCs w:val="32"/>
        </w:rPr>
        <w:t>.其他符合性证明材料：</w:t>
      </w:r>
      <w:bookmarkEnd w:id="86"/>
    </w:p>
    <w:p w14:paraId="19074091">
      <w:pPr>
        <w:jc w:val="left"/>
        <w:rPr>
          <w:rFonts w:hint="eastAsia" w:ascii="宋体" w:hAnsi="宋体" w:eastAsia="宋体" w:cs="宋体"/>
          <w:kern w:val="0"/>
          <w:szCs w:val="21"/>
        </w:rPr>
      </w:pPr>
      <w:r>
        <w:rPr>
          <w:rFonts w:hint="eastAsia" w:ascii="宋体" w:hAnsi="宋体" w:eastAsia="宋体" w:cs="宋体"/>
          <w:kern w:val="0"/>
          <w:szCs w:val="21"/>
        </w:rPr>
        <w:t>说明：按招标文件提供其他符合性证明材料。</w:t>
      </w:r>
    </w:p>
    <w:p w14:paraId="4F06E502">
      <w:pPr>
        <w:rPr>
          <w:rFonts w:hint="eastAsia" w:ascii="宋体" w:hAnsi="宋体" w:eastAsia="宋体" w:cs="宋体"/>
          <w:szCs w:val="28"/>
        </w:rPr>
      </w:pPr>
      <w:r>
        <w:rPr>
          <w:rFonts w:hint="eastAsia" w:ascii="宋体" w:hAnsi="宋体" w:eastAsia="宋体" w:cs="宋体"/>
          <w:szCs w:val="28"/>
        </w:rPr>
        <w:br w:type="page"/>
      </w:r>
    </w:p>
    <w:p w14:paraId="30953C48">
      <w:pPr>
        <w:rPr>
          <w:rFonts w:hint="eastAsia" w:ascii="宋体" w:hAnsi="宋体" w:eastAsia="宋体" w:cs="宋体"/>
          <w:b/>
          <w:sz w:val="84"/>
          <w:szCs w:val="84"/>
        </w:rPr>
      </w:pPr>
    </w:p>
    <w:p w14:paraId="466C383E">
      <w:pPr>
        <w:rPr>
          <w:rFonts w:hint="eastAsia" w:ascii="宋体" w:hAnsi="宋体" w:eastAsia="宋体" w:cs="宋体"/>
          <w:b/>
          <w:sz w:val="84"/>
          <w:szCs w:val="84"/>
        </w:rPr>
      </w:pPr>
    </w:p>
    <w:p w14:paraId="420A8A84">
      <w:pPr>
        <w:rPr>
          <w:rFonts w:hint="eastAsia" w:ascii="宋体" w:hAnsi="宋体" w:eastAsia="宋体" w:cs="宋体"/>
          <w:b/>
          <w:sz w:val="84"/>
          <w:szCs w:val="84"/>
        </w:rPr>
      </w:pPr>
    </w:p>
    <w:p w14:paraId="468CB5DA">
      <w:pPr>
        <w:pStyle w:val="8"/>
        <w:rPr>
          <w:rFonts w:hint="eastAsia" w:ascii="宋体" w:hAnsi="宋体" w:eastAsia="宋体" w:cs="宋体"/>
          <w:b/>
          <w:sz w:val="84"/>
          <w:szCs w:val="84"/>
        </w:rPr>
      </w:pPr>
    </w:p>
    <w:p w14:paraId="0B1CA888">
      <w:pPr>
        <w:jc w:val="center"/>
        <w:outlineLvl w:val="0"/>
        <w:rPr>
          <w:rFonts w:hint="eastAsia" w:ascii="宋体" w:hAnsi="宋体" w:eastAsia="宋体" w:cs="宋体"/>
          <w:b/>
          <w:sz w:val="84"/>
          <w:szCs w:val="84"/>
        </w:rPr>
      </w:pPr>
      <w:bookmarkStart w:id="87" w:name="_Toc10429"/>
      <w:bookmarkStart w:id="88" w:name="_Toc32265"/>
      <w:r>
        <w:rPr>
          <w:rFonts w:hint="eastAsia" w:ascii="宋体" w:hAnsi="宋体" w:eastAsia="宋体" w:cs="宋体"/>
          <w:b/>
          <w:sz w:val="84"/>
          <w:szCs w:val="84"/>
        </w:rPr>
        <w:t>三、其他材料</w:t>
      </w:r>
      <w:bookmarkEnd w:id="87"/>
      <w:bookmarkEnd w:id="88"/>
    </w:p>
    <w:p w14:paraId="301AF56D">
      <w:pPr>
        <w:pStyle w:val="4"/>
        <w:adjustRightInd w:val="0"/>
        <w:snapToGrid w:val="0"/>
        <w:spacing w:before="0" w:after="0" w:line="240" w:lineRule="auto"/>
        <w:jc w:val="left"/>
        <w:rPr>
          <w:rFonts w:hint="eastAsia" w:ascii="宋体" w:hAnsi="宋体" w:eastAsia="宋体" w:cs="宋体"/>
          <w:szCs w:val="28"/>
        </w:rPr>
      </w:pPr>
    </w:p>
    <w:p w14:paraId="60C9FF53">
      <w:pPr>
        <w:pStyle w:val="4"/>
        <w:adjustRightInd w:val="0"/>
        <w:snapToGrid w:val="0"/>
        <w:spacing w:before="0" w:after="0" w:line="240" w:lineRule="auto"/>
        <w:jc w:val="left"/>
        <w:rPr>
          <w:rFonts w:hint="eastAsia" w:ascii="宋体" w:hAnsi="宋体" w:eastAsia="宋体" w:cs="宋体"/>
          <w:szCs w:val="28"/>
        </w:rPr>
      </w:pPr>
    </w:p>
    <w:p w14:paraId="72D58522">
      <w:pPr>
        <w:pStyle w:val="5"/>
        <w:spacing w:line="240" w:lineRule="auto"/>
        <w:rPr>
          <w:rFonts w:hint="eastAsia" w:ascii="宋体" w:hAnsi="宋体" w:eastAsia="宋体" w:cs="宋体"/>
        </w:rPr>
      </w:pPr>
      <w:r>
        <w:rPr>
          <w:rFonts w:hint="eastAsia" w:ascii="宋体" w:hAnsi="宋体" w:eastAsia="宋体" w:cs="宋体"/>
          <w:szCs w:val="28"/>
        </w:rPr>
        <w:br w:type="page"/>
      </w:r>
      <w:bookmarkEnd w:id="84"/>
      <w:bookmarkEnd w:id="85"/>
      <w:bookmarkStart w:id="89" w:name="_Toc15707"/>
      <w:bookmarkStart w:id="90" w:name="_Toc20224"/>
      <w:bookmarkStart w:id="91" w:name="_Hlk28590910"/>
      <w:bookmarkStart w:id="92" w:name="_Toc4541_WPSOffice_Level2"/>
      <w:bookmarkStart w:id="93" w:name="_Toc19164_WPSOffice_Level2"/>
      <w:r>
        <w:rPr>
          <w:rFonts w:hint="eastAsia" w:ascii="宋体" w:hAnsi="宋体" w:eastAsia="宋体" w:cs="宋体"/>
          <w:bCs w:val="0"/>
          <w:sz w:val="32"/>
          <w:szCs w:val="32"/>
        </w:rPr>
        <w:t>3.1.</w:t>
      </w:r>
      <w:bookmarkEnd w:id="89"/>
      <w:bookmarkEnd w:id="90"/>
      <w:bookmarkStart w:id="94" w:name="_Toc16661"/>
      <w:r>
        <w:rPr>
          <w:rFonts w:hint="eastAsia" w:ascii="宋体" w:hAnsi="宋体" w:eastAsia="宋体" w:cs="宋体"/>
        </w:rPr>
        <w:t>技术要求响应表</w:t>
      </w:r>
      <w:bookmarkEnd w:id="94"/>
    </w:p>
    <w:p w14:paraId="0475C291">
      <w:pPr>
        <w:pStyle w:val="25"/>
        <w:spacing w:line="24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 xml:space="preserve">采购项目名称：                  </w:t>
      </w:r>
    </w:p>
    <w:p w14:paraId="62786A02">
      <w:pPr>
        <w:pStyle w:val="25"/>
        <w:spacing w:line="24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 xml:space="preserve">采购项目编号：                </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2632"/>
        <w:gridCol w:w="2427"/>
        <w:gridCol w:w="1089"/>
        <w:gridCol w:w="820"/>
        <w:gridCol w:w="843"/>
      </w:tblGrid>
      <w:tr w14:paraId="25F2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433225D1">
            <w:pPr>
              <w:ind w:hanging="1"/>
              <w:jc w:val="center"/>
              <w:rPr>
                <w:rFonts w:hint="eastAsia" w:ascii="宋体" w:hAnsi="宋体" w:eastAsia="宋体" w:cs="宋体"/>
                <w:b w:val="0"/>
                <w:bCs/>
                <w:sz w:val="21"/>
                <w:szCs w:val="21"/>
              </w:rPr>
            </w:pPr>
            <w:r>
              <w:rPr>
                <w:rFonts w:hint="eastAsia" w:ascii="宋体" w:hAnsi="宋体" w:eastAsia="宋体" w:cs="宋体"/>
                <w:b w:val="0"/>
                <w:bCs/>
                <w:sz w:val="21"/>
                <w:szCs w:val="21"/>
              </w:rPr>
              <w:t>序号</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0CE9B6DA">
            <w:pPr>
              <w:jc w:val="center"/>
              <w:rPr>
                <w:rFonts w:hint="eastAsia" w:ascii="宋体" w:hAnsi="宋体" w:eastAsia="宋体" w:cs="宋体"/>
                <w:b w:val="0"/>
                <w:bCs/>
                <w:sz w:val="21"/>
                <w:szCs w:val="21"/>
              </w:rPr>
            </w:pPr>
            <w:r>
              <w:rPr>
                <w:rFonts w:hint="eastAsia" w:ascii="宋体" w:hAnsi="宋体" w:eastAsia="宋体" w:cs="宋体"/>
                <w:b w:val="0"/>
                <w:bCs/>
                <w:sz w:val="21"/>
                <w:szCs w:val="21"/>
              </w:rPr>
              <w:t>招标文件的技术要求</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3D2AD2FA">
            <w:pPr>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投标人响应内容</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4D9A3C9">
            <w:pPr>
              <w:tabs>
                <w:tab w:val="left" w:pos="0"/>
              </w:tabs>
              <w:spacing w:line="240" w:lineRule="exact"/>
              <w:jc w:val="center"/>
              <w:rPr>
                <w:rFonts w:hint="eastAsia" w:ascii="宋体" w:hAnsi="宋体" w:eastAsia="宋体" w:cs="宋体"/>
                <w:b w:val="0"/>
                <w:bCs/>
                <w:sz w:val="21"/>
                <w:szCs w:val="21"/>
              </w:rPr>
            </w:pPr>
            <w:r>
              <w:rPr>
                <w:rFonts w:hint="eastAsia" w:ascii="宋体" w:hAnsi="宋体" w:eastAsia="宋体" w:cs="宋体"/>
                <w:b w:val="0"/>
                <w:bCs/>
                <w:sz w:val="21"/>
                <w:szCs w:val="21"/>
              </w:rPr>
              <w:t>偏离</w:t>
            </w:r>
          </w:p>
          <w:p w14:paraId="55161577">
            <w:pPr>
              <w:tabs>
                <w:tab w:val="left" w:pos="0"/>
              </w:tabs>
              <w:spacing w:line="240" w:lineRule="exact"/>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程度（填入：无偏离、正偏离、负偏离）</w:t>
            </w:r>
          </w:p>
        </w:tc>
        <w:tc>
          <w:tcPr>
            <w:tcW w:w="820" w:type="dxa"/>
            <w:tcBorders>
              <w:top w:val="single" w:color="auto" w:sz="4" w:space="0"/>
              <w:left w:val="single" w:color="auto" w:sz="4" w:space="0"/>
              <w:bottom w:val="single" w:color="auto" w:sz="4" w:space="0"/>
              <w:right w:val="single" w:color="auto" w:sz="4" w:space="0"/>
            </w:tcBorders>
            <w:noWrap w:val="0"/>
            <w:vAlign w:val="center"/>
          </w:tcPr>
          <w:p w14:paraId="3371982D">
            <w:pPr>
              <w:tabs>
                <w:tab w:val="left" w:pos="0"/>
              </w:tabs>
              <w:spacing w:line="240" w:lineRule="exact"/>
              <w:jc w:val="center"/>
              <w:rPr>
                <w:rFonts w:hint="eastAsia" w:ascii="宋体" w:hAnsi="宋体" w:eastAsia="宋体" w:cs="宋体"/>
                <w:b w:val="0"/>
                <w:bCs/>
                <w:kern w:val="0"/>
                <w:sz w:val="21"/>
                <w:szCs w:val="21"/>
              </w:rPr>
            </w:pPr>
            <w:r>
              <w:rPr>
                <w:rFonts w:hint="eastAsia" w:ascii="宋体" w:hAnsi="宋体" w:eastAsia="宋体" w:cs="宋体"/>
                <w:b w:val="0"/>
                <w:bCs/>
                <w:sz w:val="21"/>
                <w:szCs w:val="21"/>
              </w:rPr>
              <w:t>偏离说明</w:t>
            </w:r>
          </w:p>
        </w:tc>
        <w:tc>
          <w:tcPr>
            <w:tcW w:w="843" w:type="dxa"/>
            <w:tcBorders>
              <w:top w:val="single" w:color="auto" w:sz="4" w:space="0"/>
              <w:left w:val="single" w:color="auto" w:sz="4" w:space="0"/>
              <w:bottom w:val="single" w:color="auto" w:sz="4" w:space="0"/>
              <w:right w:val="single" w:color="auto" w:sz="4" w:space="0"/>
            </w:tcBorders>
            <w:noWrap w:val="0"/>
            <w:vAlign w:val="center"/>
          </w:tcPr>
          <w:p w14:paraId="4A371D2E">
            <w:pPr>
              <w:tabs>
                <w:tab w:val="left" w:pos="0"/>
              </w:tabs>
              <w:spacing w:line="240" w:lineRule="exact"/>
              <w:jc w:val="center"/>
              <w:rPr>
                <w:rFonts w:hint="eastAsia" w:ascii="宋体" w:hAnsi="宋体" w:eastAsia="宋体" w:cs="宋体"/>
                <w:b w:val="0"/>
                <w:bCs/>
                <w:sz w:val="21"/>
                <w:szCs w:val="21"/>
              </w:rPr>
            </w:pPr>
            <w:r>
              <w:rPr>
                <w:rFonts w:hint="eastAsia" w:ascii="宋体" w:hAnsi="宋体" w:eastAsia="宋体" w:cs="宋体"/>
                <w:b w:val="0"/>
                <w:bCs/>
                <w:sz w:val="21"/>
                <w:szCs w:val="21"/>
              </w:rPr>
              <w:t>证明材料</w:t>
            </w:r>
          </w:p>
        </w:tc>
      </w:tr>
      <w:tr w14:paraId="77443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2D1050C3">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1</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14779EB7">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按</w:t>
            </w:r>
            <w:r>
              <w:rPr>
                <w:rFonts w:hint="eastAsia" w:ascii="宋体" w:hAnsi="宋体" w:eastAsia="宋体" w:cs="宋体"/>
                <w:szCs w:val="21"/>
                <w:lang w:eastAsia="zh-CN"/>
              </w:rPr>
              <w:t>《</w:t>
            </w:r>
            <w:r>
              <w:rPr>
                <w:rFonts w:hint="eastAsia" w:ascii="宋体" w:hAnsi="宋体" w:eastAsia="宋体" w:cs="宋体"/>
                <w:szCs w:val="21"/>
                <w:lang w:val="en-US" w:eastAsia="zh-CN"/>
              </w:rPr>
              <w:t>招标文件</w:t>
            </w:r>
            <w:r>
              <w:rPr>
                <w:rFonts w:hint="eastAsia" w:ascii="宋体" w:hAnsi="宋体" w:eastAsia="宋体" w:cs="宋体"/>
                <w:szCs w:val="21"/>
                <w:lang w:eastAsia="zh-CN"/>
              </w:rPr>
              <w:t>》</w:t>
            </w:r>
            <w:r>
              <w:rPr>
                <w:rFonts w:hint="eastAsia" w:ascii="宋体" w:hAnsi="宋体" w:eastAsia="宋体" w:cs="宋体"/>
                <w:szCs w:val="21"/>
                <w:lang w:val="en-US" w:eastAsia="zh-CN"/>
              </w:rPr>
              <w:t>中采购需求部分：技术或服务要求逐条响应</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760FBAA8">
            <w:pPr>
              <w:tabs>
                <w:tab w:val="left" w:pos="0"/>
              </w:tabs>
              <w:adjustRightInd w:val="0"/>
              <w:snapToGrid w:val="0"/>
              <w:jc w:val="center"/>
              <w:rPr>
                <w:rFonts w:hint="eastAsia" w:ascii="宋体" w:hAnsi="宋体" w:eastAsia="宋体" w:cs="宋体"/>
                <w:kern w:val="0"/>
                <w:szCs w:val="21"/>
              </w:rPr>
            </w:pPr>
          </w:p>
        </w:tc>
        <w:tc>
          <w:tcPr>
            <w:tcW w:w="1089" w:type="dxa"/>
            <w:tcBorders>
              <w:top w:val="single" w:color="auto" w:sz="4" w:space="0"/>
              <w:left w:val="single" w:color="auto" w:sz="4" w:space="0"/>
              <w:bottom w:val="single" w:color="auto" w:sz="4" w:space="0"/>
              <w:right w:val="single" w:color="auto" w:sz="4" w:space="0"/>
            </w:tcBorders>
            <w:noWrap w:val="0"/>
            <w:vAlign w:val="center"/>
          </w:tcPr>
          <w:p w14:paraId="68148513">
            <w:pPr>
              <w:tabs>
                <w:tab w:val="left" w:pos="0"/>
              </w:tabs>
              <w:spacing w:line="240" w:lineRule="exact"/>
              <w:jc w:val="center"/>
              <w:rPr>
                <w:rFonts w:hint="eastAsia" w:ascii="宋体" w:hAnsi="宋体" w:eastAsia="宋体" w:cs="宋体"/>
                <w:kern w:val="0"/>
                <w:szCs w:val="21"/>
              </w:rPr>
            </w:pPr>
          </w:p>
        </w:tc>
        <w:tc>
          <w:tcPr>
            <w:tcW w:w="820" w:type="dxa"/>
            <w:tcBorders>
              <w:top w:val="single" w:color="auto" w:sz="4" w:space="0"/>
              <w:left w:val="single" w:color="auto" w:sz="4" w:space="0"/>
              <w:bottom w:val="single" w:color="auto" w:sz="4" w:space="0"/>
              <w:right w:val="single" w:color="auto" w:sz="4" w:space="0"/>
            </w:tcBorders>
            <w:noWrap w:val="0"/>
            <w:vAlign w:val="center"/>
          </w:tcPr>
          <w:p w14:paraId="471A4AEF">
            <w:pPr>
              <w:tabs>
                <w:tab w:val="left" w:pos="0"/>
              </w:tabs>
              <w:spacing w:line="240" w:lineRule="exact"/>
              <w:jc w:val="center"/>
              <w:rPr>
                <w:rFonts w:hint="eastAsia" w:ascii="宋体" w:hAnsi="宋体" w:eastAsia="宋体" w:cs="宋体"/>
                <w:kern w:val="0"/>
                <w:szCs w:val="21"/>
              </w:rPr>
            </w:pPr>
          </w:p>
        </w:tc>
        <w:tc>
          <w:tcPr>
            <w:tcW w:w="843" w:type="dxa"/>
            <w:tcBorders>
              <w:top w:val="single" w:color="auto" w:sz="4" w:space="0"/>
              <w:left w:val="single" w:color="auto" w:sz="4" w:space="0"/>
              <w:bottom w:val="single" w:color="auto" w:sz="4" w:space="0"/>
              <w:right w:val="single" w:color="auto" w:sz="4" w:space="0"/>
            </w:tcBorders>
            <w:noWrap w:val="0"/>
            <w:vAlign w:val="center"/>
          </w:tcPr>
          <w:p w14:paraId="0AE1BC15">
            <w:pPr>
              <w:tabs>
                <w:tab w:val="left" w:pos="0"/>
              </w:tabs>
              <w:spacing w:line="240" w:lineRule="exact"/>
              <w:jc w:val="center"/>
              <w:rPr>
                <w:rFonts w:ascii="宋体" w:hAnsi="宋体" w:eastAsia="宋体" w:cs="宋体"/>
                <w:kern w:val="0"/>
                <w:szCs w:val="21"/>
              </w:rPr>
            </w:pPr>
            <w:r>
              <w:rPr>
                <w:rFonts w:hint="eastAsia" w:ascii="宋体" w:hAnsi="宋体" w:eastAsia="宋体" w:cs="宋体"/>
                <w:kern w:val="0"/>
                <w:szCs w:val="21"/>
              </w:rPr>
              <w:t>见投标文件（  ）页</w:t>
            </w:r>
          </w:p>
        </w:tc>
      </w:tr>
      <w:tr w14:paraId="1152F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705" w:type="dxa"/>
            <w:tcBorders>
              <w:top w:val="single" w:color="auto" w:sz="4" w:space="0"/>
              <w:left w:val="single" w:color="auto" w:sz="4" w:space="0"/>
              <w:bottom w:val="single" w:color="auto" w:sz="4" w:space="0"/>
              <w:right w:val="single" w:color="auto" w:sz="4" w:space="0"/>
            </w:tcBorders>
            <w:noWrap w:val="0"/>
            <w:vAlign w:val="center"/>
          </w:tcPr>
          <w:p w14:paraId="431D5E8B">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2</w:t>
            </w:r>
          </w:p>
        </w:tc>
        <w:tc>
          <w:tcPr>
            <w:tcW w:w="2632" w:type="dxa"/>
            <w:tcBorders>
              <w:top w:val="single" w:color="auto" w:sz="4" w:space="0"/>
              <w:left w:val="single" w:color="auto" w:sz="4" w:space="0"/>
              <w:bottom w:val="single" w:color="auto" w:sz="4" w:space="0"/>
              <w:right w:val="single" w:color="auto" w:sz="4" w:space="0"/>
            </w:tcBorders>
            <w:noWrap w:val="0"/>
            <w:vAlign w:val="center"/>
          </w:tcPr>
          <w:p w14:paraId="12FE9A0D">
            <w:pPr>
              <w:adjustRightInd w:val="0"/>
              <w:snapToGrid w:val="0"/>
              <w:ind w:hanging="1"/>
              <w:jc w:val="center"/>
              <w:rPr>
                <w:rFonts w:hint="eastAsia" w:ascii="宋体" w:hAnsi="宋体" w:eastAsia="宋体" w:cs="宋体"/>
                <w:szCs w:val="21"/>
              </w:rPr>
            </w:pPr>
            <w:r>
              <w:rPr>
                <w:rFonts w:hint="eastAsia" w:ascii="宋体" w:hAnsi="宋体" w:eastAsia="宋体" w:cs="宋体"/>
                <w:szCs w:val="21"/>
              </w:rPr>
              <w:t>其它</w:t>
            </w:r>
          </w:p>
        </w:tc>
        <w:tc>
          <w:tcPr>
            <w:tcW w:w="2427" w:type="dxa"/>
            <w:tcBorders>
              <w:top w:val="single" w:color="auto" w:sz="4" w:space="0"/>
              <w:left w:val="single" w:color="auto" w:sz="4" w:space="0"/>
              <w:bottom w:val="single" w:color="auto" w:sz="4" w:space="0"/>
              <w:right w:val="single" w:color="auto" w:sz="4" w:space="0"/>
            </w:tcBorders>
            <w:noWrap w:val="0"/>
            <w:vAlign w:val="center"/>
          </w:tcPr>
          <w:p w14:paraId="65264F70">
            <w:pPr>
              <w:tabs>
                <w:tab w:val="left" w:pos="0"/>
              </w:tabs>
              <w:adjustRightInd w:val="0"/>
              <w:snapToGrid w:val="0"/>
              <w:jc w:val="center"/>
              <w:rPr>
                <w:rFonts w:hint="eastAsia" w:ascii="宋体" w:hAnsi="宋体" w:eastAsia="宋体" w:cs="宋体"/>
                <w:kern w:val="0"/>
                <w:szCs w:val="21"/>
              </w:rPr>
            </w:pPr>
            <w:r>
              <w:rPr>
                <w:rFonts w:hint="eastAsia" w:ascii="宋体" w:hAnsi="宋体" w:eastAsia="宋体" w:cs="宋体"/>
                <w:szCs w:val="21"/>
              </w:rPr>
              <w:t>采购单位未提供需求而投标人认为需说明及补充的内容在此填列</w:t>
            </w:r>
          </w:p>
        </w:tc>
        <w:tc>
          <w:tcPr>
            <w:tcW w:w="1089" w:type="dxa"/>
            <w:tcBorders>
              <w:top w:val="single" w:color="auto" w:sz="4" w:space="0"/>
              <w:left w:val="single" w:color="auto" w:sz="4" w:space="0"/>
              <w:bottom w:val="single" w:color="auto" w:sz="4" w:space="0"/>
              <w:right w:val="single" w:color="auto" w:sz="4" w:space="0"/>
            </w:tcBorders>
            <w:noWrap w:val="0"/>
            <w:vAlign w:val="center"/>
          </w:tcPr>
          <w:p w14:paraId="7809BE84">
            <w:pPr>
              <w:tabs>
                <w:tab w:val="left" w:pos="0"/>
              </w:tabs>
              <w:spacing w:line="240" w:lineRule="exact"/>
              <w:jc w:val="center"/>
              <w:rPr>
                <w:rFonts w:hint="eastAsia" w:ascii="宋体" w:hAnsi="宋体" w:eastAsia="宋体" w:cs="宋体"/>
                <w:kern w:val="0"/>
                <w:szCs w:val="21"/>
              </w:rPr>
            </w:pPr>
          </w:p>
        </w:tc>
        <w:tc>
          <w:tcPr>
            <w:tcW w:w="820" w:type="dxa"/>
            <w:tcBorders>
              <w:top w:val="single" w:color="auto" w:sz="4" w:space="0"/>
              <w:left w:val="single" w:color="auto" w:sz="4" w:space="0"/>
              <w:bottom w:val="single" w:color="auto" w:sz="4" w:space="0"/>
              <w:right w:val="single" w:color="auto" w:sz="4" w:space="0"/>
            </w:tcBorders>
            <w:noWrap w:val="0"/>
            <w:vAlign w:val="center"/>
          </w:tcPr>
          <w:p w14:paraId="5504E5E5">
            <w:pPr>
              <w:tabs>
                <w:tab w:val="left" w:pos="0"/>
              </w:tabs>
              <w:spacing w:line="240" w:lineRule="exact"/>
              <w:jc w:val="center"/>
              <w:rPr>
                <w:rFonts w:hint="eastAsia" w:ascii="宋体" w:hAnsi="宋体" w:eastAsia="宋体" w:cs="宋体"/>
                <w:kern w:val="0"/>
                <w:szCs w:val="21"/>
              </w:rPr>
            </w:pPr>
          </w:p>
        </w:tc>
        <w:tc>
          <w:tcPr>
            <w:tcW w:w="843" w:type="dxa"/>
            <w:tcBorders>
              <w:top w:val="single" w:color="auto" w:sz="4" w:space="0"/>
              <w:left w:val="single" w:color="auto" w:sz="4" w:space="0"/>
              <w:bottom w:val="single" w:color="auto" w:sz="4" w:space="0"/>
              <w:right w:val="single" w:color="auto" w:sz="4" w:space="0"/>
            </w:tcBorders>
            <w:noWrap w:val="0"/>
            <w:vAlign w:val="center"/>
          </w:tcPr>
          <w:p w14:paraId="552D411C">
            <w:pPr>
              <w:tabs>
                <w:tab w:val="left" w:pos="0"/>
              </w:tabs>
              <w:spacing w:line="240" w:lineRule="exact"/>
              <w:jc w:val="center"/>
              <w:rPr>
                <w:rFonts w:hint="eastAsia" w:ascii="宋体" w:hAnsi="宋体" w:eastAsia="宋体" w:cs="宋体"/>
                <w:kern w:val="0"/>
                <w:szCs w:val="21"/>
              </w:rPr>
            </w:pPr>
            <w:r>
              <w:rPr>
                <w:rFonts w:hint="eastAsia" w:ascii="宋体" w:hAnsi="宋体" w:eastAsia="宋体" w:cs="宋体"/>
                <w:kern w:val="0"/>
                <w:szCs w:val="21"/>
              </w:rPr>
              <w:t>见投标文件（  ）页</w:t>
            </w:r>
          </w:p>
        </w:tc>
      </w:tr>
    </w:tbl>
    <w:p w14:paraId="743E6756">
      <w:pPr>
        <w:adjustRightInd w:val="0"/>
        <w:snapToGrid w:val="0"/>
        <w:spacing w:line="360" w:lineRule="auto"/>
        <w:ind w:right="105" w:rightChars="50" w:firstLine="476" w:firstLineChars="227"/>
        <w:jc w:val="left"/>
        <w:rPr>
          <w:rFonts w:hint="eastAsia" w:ascii="宋体" w:hAnsi="宋体" w:eastAsia="宋体" w:cs="宋体"/>
          <w:szCs w:val="21"/>
        </w:rPr>
      </w:pPr>
    </w:p>
    <w:p w14:paraId="175A6C84">
      <w:pPr>
        <w:adjustRightInd w:val="0"/>
        <w:snapToGrid w:val="0"/>
        <w:spacing w:line="360" w:lineRule="auto"/>
        <w:ind w:right="105" w:rightChars="50"/>
        <w:jc w:val="left"/>
        <w:rPr>
          <w:rFonts w:hint="eastAsia" w:ascii="宋体" w:hAnsi="宋体" w:eastAsia="宋体" w:cs="宋体"/>
          <w:b/>
          <w:szCs w:val="21"/>
        </w:rPr>
      </w:pPr>
      <w:r>
        <w:rPr>
          <w:rFonts w:hint="eastAsia" w:ascii="宋体" w:hAnsi="宋体" w:eastAsia="宋体" w:cs="宋体"/>
          <w:b/>
          <w:szCs w:val="21"/>
        </w:rPr>
        <w:t>填表要求：</w:t>
      </w:r>
    </w:p>
    <w:p w14:paraId="424D2380">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1．“技术要求响应表”一栏由投标人按照招标文件要求填写并进行逐项响应。</w:t>
      </w:r>
    </w:p>
    <w:p w14:paraId="6CD6B527">
      <w:pPr>
        <w:adjustRightInd w:val="0"/>
        <w:snapToGrid w:val="0"/>
        <w:spacing w:line="360" w:lineRule="auto"/>
        <w:rPr>
          <w:rFonts w:hint="eastAsia" w:ascii="宋体" w:hAnsi="宋体" w:eastAsia="宋体" w:cs="宋体"/>
          <w:szCs w:val="21"/>
        </w:rPr>
      </w:pPr>
      <w:r>
        <w:rPr>
          <w:rFonts w:hint="eastAsia" w:ascii="宋体" w:hAnsi="宋体" w:eastAsia="宋体" w:cs="宋体"/>
          <w:szCs w:val="21"/>
        </w:rPr>
        <w:t>2．“偏离程度”一栏根据“投标文件响应内容”与招标文件逐项对照的结果填写。偏离必须用 “正偏离、负偏离或无偏离”三个名称中的一种进行标注。</w:t>
      </w:r>
    </w:p>
    <w:p w14:paraId="01602ECB">
      <w:pPr>
        <w:adjustRightInd w:val="0"/>
        <w:snapToGrid w:val="0"/>
        <w:spacing w:line="360" w:lineRule="auto"/>
        <w:rPr>
          <w:rFonts w:ascii="宋体" w:hAnsi="宋体" w:eastAsia="宋体" w:cs="宋体"/>
          <w:szCs w:val="21"/>
        </w:rPr>
      </w:pPr>
      <w:r>
        <w:rPr>
          <w:rFonts w:hint="eastAsia" w:ascii="宋体" w:hAnsi="宋体" w:eastAsia="宋体" w:cs="宋体"/>
          <w:szCs w:val="21"/>
        </w:rPr>
        <w:t>3．“偏离说明”一栏由投标人对偏离的情况做详细说明。</w:t>
      </w:r>
    </w:p>
    <w:p w14:paraId="79AA33EF">
      <w:pPr>
        <w:adjustRightInd w:val="0"/>
        <w:snapToGrid w:val="0"/>
        <w:spacing w:line="360" w:lineRule="auto"/>
        <w:rPr>
          <w:rFonts w:hint="eastAsia" w:ascii="宋体" w:hAnsi="宋体" w:eastAsia="宋体" w:cs="宋体"/>
          <w:szCs w:val="21"/>
        </w:rPr>
      </w:pPr>
      <w:r>
        <w:rPr>
          <w:rFonts w:ascii="宋体" w:hAnsi="宋体" w:eastAsia="宋体" w:cs="宋体"/>
          <w:szCs w:val="21"/>
        </w:rPr>
        <w:t>4.</w:t>
      </w:r>
      <w:r>
        <w:rPr>
          <w:rFonts w:hint="eastAsia" w:ascii="宋体" w:hAnsi="宋体" w:eastAsia="宋体" w:cs="宋体"/>
          <w:szCs w:val="21"/>
        </w:rPr>
        <w:t>请按招标文件要求在本表后附相关证明材料，响应参数与证明材料不一致，评标委员会将有可能做出对供应商不利的评定。</w:t>
      </w:r>
    </w:p>
    <w:p w14:paraId="31409B9C">
      <w:pPr>
        <w:adjustRightInd w:val="0"/>
        <w:snapToGrid w:val="0"/>
        <w:spacing w:line="360" w:lineRule="auto"/>
        <w:rPr>
          <w:rFonts w:hint="eastAsia" w:ascii="宋体" w:hAnsi="宋体" w:eastAsia="宋体" w:cs="宋体"/>
          <w:szCs w:val="21"/>
        </w:rPr>
      </w:pPr>
    </w:p>
    <w:p w14:paraId="2156C94C">
      <w:pPr>
        <w:adjustRightInd w:val="0"/>
        <w:snapToGrid w:val="0"/>
        <w:spacing w:line="360" w:lineRule="auto"/>
        <w:ind w:right="105" w:rightChars="50"/>
        <w:jc w:val="left"/>
        <w:rPr>
          <w:rFonts w:hint="eastAsia" w:ascii="宋体" w:hAnsi="宋体" w:eastAsia="宋体" w:cs="宋体"/>
          <w:szCs w:val="21"/>
          <w:u w:val="single"/>
        </w:rPr>
      </w:pPr>
      <w:r>
        <w:rPr>
          <w:rFonts w:hint="eastAsia" w:ascii="宋体" w:hAnsi="宋体" w:eastAsia="宋体" w:cs="宋体"/>
          <w:szCs w:val="21"/>
        </w:rPr>
        <w:t>投标人(单位公章):</w:t>
      </w:r>
      <w:r>
        <w:rPr>
          <w:rFonts w:hint="eastAsia" w:ascii="宋体" w:hAnsi="宋体" w:eastAsia="宋体" w:cs="宋体"/>
          <w:szCs w:val="21"/>
          <w:u w:val="single"/>
        </w:rPr>
        <w:t xml:space="preserve">               </w:t>
      </w:r>
    </w:p>
    <w:p w14:paraId="55F50CFF">
      <w:pPr>
        <w:rPr>
          <w:rFonts w:ascii="宋体" w:hAnsi="宋体" w:eastAsia="宋体" w:cs="宋体"/>
          <w:szCs w:val="21"/>
        </w:rPr>
      </w:pPr>
      <w:r>
        <w:rPr>
          <w:rFonts w:hint="eastAsia" w:ascii="宋体" w:hAnsi="宋体" w:eastAsia="宋体" w:cs="宋体"/>
          <w:szCs w:val="21"/>
        </w:rPr>
        <w:t>日期：     年   月   日</w:t>
      </w:r>
    </w:p>
    <w:p w14:paraId="4337D254">
      <w:pPr>
        <w:spacing w:line="360" w:lineRule="auto"/>
        <w:ind w:firstLine="420" w:firstLineChars="200"/>
        <w:rPr>
          <w:rFonts w:ascii="宋体" w:hAnsi="宋体" w:eastAsia="宋体" w:cs="宋体"/>
          <w:szCs w:val="21"/>
        </w:rPr>
      </w:pPr>
    </w:p>
    <w:p w14:paraId="29EAD41E">
      <w:pPr>
        <w:spacing w:line="360" w:lineRule="auto"/>
        <w:ind w:firstLine="420" w:firstLineChars="200"/>
        <w:rPr>
          <w:rFonts w:ascii="宋体" w:hAnsi="宋体" w:eastAsia="宋体" w:cs="宋体"/>
          <w:szCs w:val="21"/>
        </w:rPr>
      </w:pPr>
    </w:p>
    <w:p w14:paraId="36067EA5">
      <w:pPr>
        <w:pStyle w:val="5"/>
        <w:rPr>
          <w:rFonts w:ascii="宋体" w:hAnsi="宋体" w:eastAsia="宋体" w:cs="宋体"/>
        </w:rPr>
      </w:pPr>
      <w:r>
        <w:rPr>
          <w:rFonts w:ascii="宋体" w:hAnsi="宋体" w:eastAsia="宋体" w:cs="宋体"/>
          <w:szCs w:val="21"/>
        </w:rPr>
        <w:br w:type="page"/>
      </w:r>
      <w:bookmarkStart w:id="95" w:name="_Toc31898"/>
      <w:bookmarkStart w:id="96" w:name="_Hlk29907923"/>
      <w:r>
        <w:rPr>
          <w:rFonts w:hint="eastAsia" w:ascii="宋体" w:hAnsi="宋体" w:eastAsia="宋体" w:cs="宋体"/>
        </w:rPr>
        <w:t>3</w:t>
      </w:r>
      <w:r>
        <w:rPr>
          <w:rFonts w:ascii="宋体" w:hAnsi="宋体" w:eastAsia="宋体" w:cs="宋体"/>
        </w:rPr>
        <w:t>.2.</w:t>
      </w:r>
      <w:bookmarkEnd w:id="95"/>
      <w:bookmarkStart w:id="97" w:name="_Toc4775"/>
      <w:r>
        <w:rPr>
          <w:rFonts w:hint="eastAsia" w:ascii="宋体" w:hAnsi="宋体" w:eastAsia="宋体" w:cs="宋体"/>
          <w:bCs w:val="0"/>
        </w:rPr>
        <w:t>商务</w:t>
      </w:r>
      <w:r>
        <w:rPr>
          <w:rFonts w:hint="eastAsia" w:ascii="宋体" w:hAnsi="宋体" w:eastAsia="宋体" w:cs="宋体"/>
          <w:lang w:val="en-US" w:eastAsia="zh-CN"/>
        </w:rPr>
        <w:t>要求评审须提供的</w:t>
      </w:r>
      <w:r>
        <w:rPr>
          <w:rFonts w:hint="eastAsia" w:ascii="宋体" w:hAnsi="宋体" w:eastAsia="宋体" w:cs="宋体"/>
        </w:rPr>
        <w:t>证明文件</w:t>
      </w:r>
      <w:bookmarkEnd w:id="97"/>
    </w:p>
    <w:p w14:paraId="5895AD6A">
      <w:pPr>
        <w:spacing w:line="360" w:lineRule="auto"/>
        <w:ind w:firstLine="420" w:firstLineChars="200"/>
        <w:rPr>
          <w:rFonts w:ascii="宋体" w:hAnsi="宋体" w:eastAsia="宋体" w:cs="宋体"/>
          <w:szCs w:val="21"/>
          <w:lang w:val="en-GB"/>
        </w:rPr>
      </w:pPr>
      <w:r>
        <w:rPr>
          <w:rFonts w:hint="eastAsia" w:ascii="宋体" w:hAnsi="宋体" w:eastAsia="宋体" w:cs="宋体"/>
          <w:szCs w:val="21"/>
          <w:lang w:val="en-GB"/>
        </w:rPr>
        <w:t>根据评分细则提供相应证明文件</w:t>
      </w:r>
    </w:p>
    <w:p w14:paraId="3EFD3FB2">
      <w:pPr>
        <w:pStyle w:val="25"/>
        <w:rPr>
          <w:lang w:val="en-GB"/>
        </w:rPr>
      </w:pPr>
    </w:p>
    <w:p w14:paraId="7DEC5180">
      <w:pPr>
        <w:pStyle w:val="25"/>
        <w:rPr>
          <w:lang w:val="en-GB"/>
        </w:rPr>
      </w:pPr>
    </w:p>
    <w:p w14:paraId="27F59EB9">
      <w:pPr>
        <w:pStyle w:val="5"/>
        <w:rPr>
          <w:rFonts w:ascii="宋体" w:hAnsi="宋体" w:eastAsia="宋体" w:cs="宋体"/>
          <w:bCs w:val="0"/>
        </w:rPr>
      </w:pPr>
      <w:r>
        <w:rPr>
          <w:rFonts w:ascii="宋体" w:hAnsi="宋体" w:eastAsia="宋体" w:cs="宋体"/>
        </w:rPr>
        <w:br w:type="page"/>
      </w:r>
      <w:bookmarkEnd w:id="91"/>
      <w:bookmarkStart w:id="98" w:name="_Toc21728"/>
      <w:r>
        <w:rPr>
          <w:rFonts w:hint="eastAsia" w:ascii="宋体" w:hAnsi="宋体" w:eastAsia="宋体" w:cs="宋体"/>
          <w:bCs w:val="0"/>
        </w:rPr>
        <w:t>3</w:t>
      </w:r>
      <w:r>
        <w:rPr>
          <w:rFonts w:ascii="宋体" w:hAnsi="宋体" w:eastAsia="宋体" w:cs="宋体"/>
          <w:bCs w:val="0"/>
        </w:rPr>
        <w:t>.</w:t>
      </w:r>
      <w:r>
        <w:rPr>
          <w:rFonts w:hint="eastAsia" w:ascii="宋体" w:hAnsi="宋体" w:eastAsia="宋体" w:cs="宋体"/>
          <w:bCs w:val="0"/>
          <w:lang w:val="en-US" w:eastAsia="zh-CN"/>
        </w:rPr>
        <w:t>3</w:t>
      </w:r>
      <w:r>
        <w:rPr>
          <w:rFonts w:ascii="宋体" w:hAnsi="宋体" w:eastAsia="宋体" w:cs="宋体"/>
          <w:bCs w:val="0"/>
        </w:rPr>
        <w:t>.</w:t>
      </w:r>
      <w:r>
        <w:rPr>
          <w:rFonts w:hint="eastAsia" w:ascii="宋体" w:hAnsi="宋体" w:eastAsia="宋体" w:cs="宋体"/>
        </w:rPr>
        <w:t>技术</w:t>
      </w:r>
      <w:r>
        <w:rPr>
          <w:rFonts w:hint="eastAsia" w:ascii="宋体" w:hAnsi="宋体" w:eastAsia="宋体" w:cs="宋体"/>
          <w:lang w:val="en-US" w:eastAsia="zh-CN"/>
        </w:rPr>
        <w:t>要求评审须提供的</w:t>
      </w:r>
      <w:r>
        <w:rPr>
          <w:rFonts w:hint="eastAsia" w:ascii="宋体" w:hAnsi="宋体" w:eastAsia="宋体" w:cs="宋体"/>
        </w:rPr>
        <w:t>证明文件</w:t>
      </w:r>
      <w:bookmarkEnd w:id="98"/>
    </w:p>
    <w:p w14:paraId="56E7E18A">
      <w:pPr>
        <w:spacing w:line="360" w:lineRule="auto"/>
        <w:ind w:firstLine="420" w:firstLineChars="200"/>
        <w:rPr>
          <w:rFonts w:ascii="宋体" w:hAnsi="宋体" w:eastAsia="宋体" w:cs="宋体"/>
          <w:szCs w:val="21"/>
        </w:rPr>
      </w:pPr>
      <w:r>
        <w:rPr>
          <w:rFonts w:hint="eastAsia" w:ascii="宋体" w:hAnsi="宋体" w:eastAsia="宋体" w:cs="宋体"/>
          <w:szCs w:val="21"/>
          <w:lang w:val="en-GB"/>
        </w:rPr>
        <w:t>根据评分细则提供相应证明文件</w:t>
      </w:r>
    </w:p>
    <w:p w14:paraId="2A16A8AE">
      <w:pPr>
        <w:rPr>
          <w:rFonts w:hint="eastAsia" w:ascii="宋体" w:hAnsi="宋体" w:eastAsia="宋体" w:cs="宋体"/>
          <w:szCs w:val="28"/>
        </w:rPr>
      </w:pPr>
    </w:p>
    <w:p w14:paraId="45A03BBB">
      <w:pPr>
        <w:pStyle w:val="4"/>
        <w:jc w:val="left"/>
        <w:rPr>
          <w:rFonts w:hint="eastAsia" w:ascii="宋体" w:hAnsi="宋体" w:eastAsia="宋体" w:cs="宋体"/>
          <w:b w:val="0"/>
          <w:bCs/>
          <w:sz w:val="32"/>
          <w:szCs w:val="32"/>
        </w:rPr>
      </w:pPr>
      <w:r>
        <w:rPr>
          <w:rFonts w:hint="eastAsia" w:ascii="宋体" w:hAnsi="宋体" w:eastAsia="宋体" w:cs="宋体"/>
          <w:szCs w:val="28"/>
        </w:rPr>
        <w:br w:type="page"/>
      </w:r>
      <w:bookmarkStart w:id="99" w:name="_Toc24749"/>
      <w:bookmarkStart w:id="100" w:name="_Toc24207"/>
      <w:r>
        <w:rPr>
          <w:rFonts w:hint="eastAsia" w:ascii="宋体" w:hAnsi="宋体" w:eastAsia="宋体" w:cs="宋体"/>
          <w:bCs/>
          <w:sz w:val="32"/>
          <w:szCs w:val="32"/>
        </w:rPr>
        <w:t>3.</w:t>
      </w:r>
      <w:r>
        <w:rPr>
          <w:rFonts w:hint="eastAsia" w:ascii="宋体" w:hAnsi="宋体" w:eastAsia="宋体" w:cs="宋体"/>
          <w:bCs/>
          <w:sz w:val="32"/>
          <w:szCs w:val="32"/>
          <w:lang w:val="en-US" w:eastAsia="zh-CN"/>
        </w:rPr>
        <w:t>4</w:t>
      </w:r>
      <w:r>
        <w:rPr>
          <w:rFonts w:hint="eastAsia" w:ascii="宋体" w:hAnsi="宋体" w:eastAsia="宋体" w:cs="宋体"/>
          <w:bCs/>
          <w:sz w:val="32"/>
          <w:szCs w:val="32"/>
        </w:rPr>
        <w:t>.中标服务费支付承诺书</w:t>
      </w:r>
      <w:bookmarkEnd w:id="99"/>
      <w:bookmarkEnd w:id="100"/>
    </w:p>
    <w:p w14:paraId="3544B41D">
      <w:pPr>
        <w:spacing w:line="360" w:lineRule="auto"/>
        <w:rPr>
          <w:rFonts w:hint="eastAsia" w:ascii="宋体" w:hAnsi="宋体" w:cs="宋体"/>
          <w:szCs w:val="21"/>
        </w:rPr>
      </w:pPr>
    </w:p>
    <w:p w14:paraId="1E9FE775">
      <w:pPr>
        <w:spacing w:line="360" w:lineRule="auto"/>
        <w:rPr>
          <w:rFonts w:ascii="宋体" w:hAnsi="宋体" w:eastAsia="宋体" w:cs="宋体"/>
          <w:b/>
          <w:bCs/>
          <w:szCs w:val="21"/>
        </w:rPr>
      </w:pPr>
      <w:r>
        <w:rPr>
          <w:rFonts w:hint="eastAsia" w:ascii="宋体" w:hAnsi="宋体" w:eastAsia="宋体" w:cs="宋体"/>
          <w:b/>
          <w:bCs/>
          <w:szCs w:val="21"/>
        </w:rPr>
        <w:t>致：采购代理机构</w:t>
      </w:r>
    </w:p>
    <w:p w14:paraId="5D0FEB33">
      <w:pPr>
        <w:spacing w:line="360" w:lineRule="auto"/>
        <w:rPr>
          <w:rFonts w:hint="eastAsia" w:ascii="宋体" w:hAnsi="宋体" w:eastAsia="宋体" w:cs="宋体"/>
          <w:szCs w:val="21"/>
        </w:rPr>
      </w:pPr>
    </w:p>
    <w:p w14:paraId="46757864">
      <w:pPr>
        <w:spacing w:line="360" w:lineRule="auto"/>
        <w:ind w:firstLine="420"/>
        <w:rPr>
          <w:rFonts w:hint="eastAsia" w:ascii="宋体" w:hAnsi="宋体" w:eastAsia="宋体" w:cs="宋体"/>
          <w:szCs w:val="21"/>
        </w:rPr>
      </w:pPr>
      <w:r>
        <w:rPr>
          <w:rFonts w:hint="eastAsia" w:ascii="宋体" w:hAnsi="宋体" w:eastAsia="宋体" w:cs="宋体"/>
          <w:szCs w:val="21"/>
        </w:rPr>
        <w:t>如果我方在贵单位组织的</w:t>
      </w:r>
      <w:r>
        <w:rPr>
          <w:rFonts w:hint="eastAsia" w:ascii="宋体" w:hAnsi="宋体" w:eastAsia="宋体" w:cs="宋体"/>
          <w:szCs w:val="21"/>
          <w:u w:val="single"/>
        </w:rPr>
        <w:t xml:space="preserve"> </w:t>
      </w:r>
      <w:r>
        <w:rPr>
          <w:rFonts w:hint="eastAsia" w:ascii="宋体" w:hAnsi="宋体" w:eastAsia="宋体" w:cs="宋体"/>
          <w:kern w:val="28"/>
          <w:szCs w:val="21"/>
          <w:u w:val="single"/>
        </w:rPr>
        <w:t>（项目名称）</w:t>
      </w:r>
      <w:r>
        <w:rPr>
          <w:rFonts w:hint="eastAsia" w:ascii="宋体" w:hAnsi="宋体" w:eastAsia="宋体" w:cs="宋体"/>
          <w:szCs w:val="21"/>
        </w:rPr>
        <w:t>（采购项目编号：</w:t>
      </w:r>
      <w:r>
        <w:rPr>
          <w:rFonts w:hint="eastAsia" w:ascii="宋体" w:hAnsi="宋体" w:eastAsia="宋体" w:cs="宋体"/>
          <w:szCs w:val="21"/>
          <w:u w:val="single"/>
        </w:rPr>
        <w:t xml:space="preserve">      </w:t>
      </w:r>
      <w:r>
        <w:rPr>
          <w:rFonts w:hint="eastAsia" w:ascii="宋体" w:hAnsi="宋体" w:eastAsia="宋体" w:cs="宋体"/>
          <w:szCs w:val="21"/>
        </w:rPr>
        <w:t>）招标中获中标，我方保证在收取《中标通知书》前，按招标文件规定向贵单位交纳中标服务费。</w:t>
      </w:r>
    </w:p>
    <w:p w14:paraId="41F19A35">
      <w:pPr>
        <w:spacing w:line="360" w:lineRule="auto"/>
        <w:ind w:firstLine="420"/>
        <w:rPr>
          <w:rFonts w:hint="eastAsia" w:ascii="宋体" w:hAnsi="宋体" w:eastAsia="宋体" w:cs="宋体"/>
          <w:szCs w:val="21"/>
        </w:rPr>
      </w:pPr>
      <w:r>
        <w:rPr>
          <w:rFonts w:hint="eastAsia" w:ascii="宋体" w:hAnsi="宋体" w:eastAsia="宋体" w:cs="宋体"/>
          <w:szCs w:val="21"/>
        </w:rPr>
        <w:t>我方如违约，愿凭贵单位开出的违约通知，从我方提交的投标保证金中支付，不足部分由采购人在支付我方的中标合同款中代为扣付。</w:t>
      </w:r>
    </w:p>
    <w:p w14:paraId="414968DC">
      <w:pPr>
        <w:spacing w:line="360" w:lineRule="auto"/>
        <w:rPr>
          <w:rFonts w:hint="eastAsia" w:ascii="宋体" w:hAnsi="宋体" w:eastAsia="宋体" w:cs="宋体"/>
          <w:szCs w:val="21"/>
        </w:rPr>
      </w:pPr>
    </w:p>
    <w:p w14:paraId="6211ED43">
      <w:pPr>
        <w:spacing w:line="360" w:lineRule="auto"/>
        <w:ind w:firstLine="405"/>
        <w:rPr>
          <w:rFonts w:hint="eastAsia" w:ascii="宋体" w:hAnsi="宋体" w:eastAsia="宋体" w:cs="宋体"/>
          <w:szCs w:val="21"/>
        </w:rPr>
      </w:pPr>
      <w:r>
        <w:rPr>
          <w:rFonts w:hint="eastAsia" w:ascii="宋体" w:hAnsi="宋体" w:eastAsia="宋体" w:cs="宋体"/>
          <w:szCs w:val="21"/>
        </w:rPr>
        <w:t>特此承诺！</w:t>
      </w:r>
    </w:p>
    <w:p w14:paraId="38137E69">
      <w:pPr>
        <w:spacing w:line="360" w:lineRule="auto"/>
        <w:rPr>
          <w:rFonts w:hint="eastAsia" w:ascii="宋体" w:hAnsi="宋体" w:eastAsia="宋体" w:cs="宋体"/>
          <w:szCs w:val="21"/>
        </w:rPr>
      </w:pPr>
    </w:p>
    <w:p w14:paraId="6B820D89">
      <w:pPr>
        <w:spacing w:line="360" w:lineRule="auto"/>
        <w:rPr>
          <w:rFonts w:hint="eastAsia" w:ascii="宋体" w:hAnsi="宋体" w:eastAsia="宋体" w:cs="宋体"/>
          <w:szCs w:val="21"/>
        </w:rPr>
      </w:pPr>
    </w:p>
    <w:p w14:paraId="696F24DF">
      <w:pPr>
        <w:spacing w:line="360" w:lineRule="auto"/>
        <w:ind w:left="4700" w:leftChars="2238"/>
        <w:rPr>
          <w:rFonts w:hint="eastAsia" w:ascii="宋体" w:hAnsi="宋体" w:eastAsia="宋体" w:cs="宋体"/>
          <w:szCs w:val="21"/>
        </w:rPr>
      </w:pPr>
      <w:r>
        <w:rPr>
          <w:rFonts w:hint="eastAsia" w:ascii="宋体" w:hAnsi="宋体" w:eastAsia="宋体" w:cs="宋体"/>
          <w:szCs w:val="21"/>
        </w:rPr>
        <w:t>投标人法定名称（公章）；</w:t>
      </w:r>
    </w:p>
    <w:p w14:paraId="466B796F">
      <w:pPr>
        <w:spacing w:line="360" w:lineRule="auto"/>
        <w:ind w:left="4700" w:leftChars="2238"/>
        <w:rPr>
          <w:rFonts w:hint="eastAsia" w:ascii="宋体" w:hAnsi="宋体" w:eastAsia="宋体" w:cs="宋体"/>
          <w:szCs w:val="21"/>
        </w:rPr>
      </w:pPr>
      <w:r>
        <w:rPr>
          <w:rFonts w:hint="eastAsia" w:ascii="宋体" w:hAnsi="宋体" w:eastAsia="宋体" w:cs="宋体"/>
          <w:szCs w:val="21"/>
        </w:rPr>
        <w:t>投标人法定地址：</w:t>
      </w:r>
    </w:p>
    <w:p w14:paraId="30587E51">
      <w:pPr>
        <w:spacing w:line="360" w:lineRule="auto"/>
        <w:ind w:left="4700" w:leftChars="2238"/>
        <w:rPr>
          <w:rFonts w:hint="eastAsia" w:ascii="宋体" w:hAnsi="宋体" w:eastAsia="宋体" w:cs="宋体"/>
          <w:szCs w:val="21"/>
        </w:rPr>
      </w:pPr>
      <w:r>
        <w:rPr>
          <w:rFonts w:hint="eastAsia" w:ascii="宋体" w:hAnsi="宋体" w:eastAsia="宋体" w:cs="宋体"/>
          <w:szCs w:val="21"/>
        </w:rPr>
        <w:t>投标人授权代表（签字或盖章）：</w:t>
      </w:r>
    </w:p>
    <w:p w14:paraId="3BA4DE3A">
      <w:pPr>
        <w:spacing w:line="360" w:lineRule="auto"/>
        <w:ind w:left="4700" w:leftChars="2238"/>
        <w:rPr>
          <w:rFonts w:hint="eastAsia" w:ascii="宋体" w:hAnsi="宋体" w:eastAsia="宋体" w:cs="宋体"/>
          <w:szCs w:val="21"/>
        </w:rPr>
      </w:pPr>
      <w:r>
        <w:rPr>
          <w:rFonts w:hint="eastAsia" w:ascii="宋体" w:hAnsi="宋体" w:eastAsia="宋体" w:cs="宋体"/>
          <w:szCs w:val="21"/>
        </w:rPr>
        <w:t>电    话：</w:t>
      </w:r>
    </w:p>
    <w:p w14:paraId="41B97039">
      <w:pPr>
        <w:spacing w:line="360" w:lineRule="auto"/>
        <w:ind w:left="4700" w:leftChars="2238"/>
        <w:rPr>
          <w:rFonts w:hint="eastAsia" w:ascii="宋体" w:hAnsi="宋体" w:eastAsia="宋体" w:cs="宋体"/>
          <w:szCs w:val="21"/>
        </w:rPr>
      </w:pPr>
      <w:r>
        <w:rPr>
          <w:rFonts w:hint="eastAsia" w:ascii="宋体" w:hAnsi="宋体" w:eastAsia="宋体" w:cs="宋体"/>
          <w:szCs w:val="21"/>
        </w:rPr>
        <w:t>传    真：</w:t>
      </w:r>
    </w:p>
    <w:p w14:paraId="13488639">
      <w:pPr>
        <w:spacing w:line="360" w:lineRule="auto"/>
        <w:ind w:left="4700" w:leftChars="2238"/>
        <w:rPr>
          <w:rFonts w:hint="eastAsia" w:ascii="宋体" w:hAnsi="宋体" w:eastAsia="宋体" w:cs="宋体"/>
          <w:szCs w:val="21"/>
        </w:rPr>
      </w:pPr>
      <w:r>
        <w:rPr>
          <w:rFonts w:hint="eastAsia" w:ascii="宋体" w:hAnsi="宋体" w:eastAsia="宋体" w:cs="宋体"/>
          <w:szCs w:val="21"/>
        </w:rPr>
        <w:t>承诺日期：</w:t>
      </w:r>
    </w:p>
    <w:p w14:paraId="046FF0A9">
      <w:pPr>
        <w:spacing w:line="360" w:lineRule="auto"/>
        <w:rPr>
          <w:rFonts w:hint="eastAsia" w:ascii="宋体" w:hAnsi="宋体" w:eastAsia="宋体" w:cs="宋体"/>
          <w:szCs w:val="21"/>
        </w:rPr>
      </w:pPr>
    </w:p>
    <w:p w14:paraId="09773542">
      <w:pPr>
        <w:spacing w:line="360" w:lineRule="auto"/>
        <w:rPr>
          <w:rFonts w:hint="eastAsia" w:ascii="宋体" w:hAnsi="宋体" w:eastAsia="宋体" w:cs="宋体"/>
          <w:szCs w:val="21"/>
        </w:rPr>
      </w:pPr>
    </w:p>
    <w:p w14:paraId="262504B1">
      <w:pPr>
        <w:spacing w:line="360" w:lineRule="auto"/>
        <w:rPr>
          <w:rFonts w:hint="eastAsia" w:ascii="宋体" w:hAnsi="宋体" w:eastAsia="宋体" w:cs="宋体"/>
          <w:szCs w:val="21"/>
        </w:rPr>
      </w:pPr>
    </w:p>
    <w:p w14:paraId="031420B2">
      <w:pPr>
        <w:spacing w:line="360" w:lineRule="auto"/>
        <w:ind w:left="424" w:hanging="424" w:hangingChars="202"/>
      </w:pPr>
      <w:r>
        <w:rPr>
          <w:rFonts w:hint="eastAsia" w:ascii="宋体" w:hAnsi="宋体" w:eastAsia="宋体" w:cs="宋体"/>
          <w:szCs w:val="21"/>
        </w:rPr>
        <w:t>注：投标人请注意区分投标保证金及中标服务费收款帐号的区别，务必将保证金按招标文件的要求存入指定的保证金专用账户，中标服务费存入缴费通知书中指定的服务费账户。切勿将款项转错账户，以免影响保证金退还的速度。</w:t>
      </w:r>
    </w:p>
    <w:bookmarkEnd w:id="92"/>
    <w:bookmarkEnd w:id="93"/>
    <w:bookmarkEnd w:id="96"/>
    <w:p w14:paraId="258E76DD">
      <w:pPr>
        <w:jc w:val="center"/>
        <w:rPr>
          <w:rFonts w:hint="eastAsia" w:ascii="宋体" w:hAnsi="宋体" w:eastAsia="宋体" w:cs="宋体"/>
          <w:color w:val="auto"/>
          <w:highlight w:val="none"/>
          <w:lang w:eastAsia="zh-CN"/>
        </w:rPr>
      </w:pPr>
      <w:r>
        <w:rPr>
          <w:rFonts w:hint="eastAsia" w:ascii="宋体" w:hAnsi="宋体" w:eastAsia="宋体" w:cs="宋体"/>
          <w:color w:val="auto"/>
          <w:szCs w:val="21"/>
          <w:highlight w:val="none"/>
          <w:u w:val="single"/>
        </w:rPr>
        <w:br w:type="page"/>
      </w:r>
      <w:bookmarkStart w:id="101" w:name="OLE_LINK37"/>
      <w:r>
        <w:rPr>
          <w:rFonts w:hint="eastAsia" w:ascii="宋体" w:hAnsi="宋体" w:eastAsia="宋体" w:cs="宋体"/>
          <w:b/>
          <w:color w:val="auto"/>
          <w:kern w:val="44"/>
          <w:sz w:val="44"/>
          <w:highlight w:val="none"/>
        </w:rPr>
        <w:t xml:space="preserve">第三章 </w:t>
      </w:r>
      <w:r>
        <w:rPr>
          <w:rFonts w:hint="eastAsia" w:ascii="宋体" w:hAnsi="宋体" w:eastAsia="宋体" w:cs="宋体"/>
          <w:b/>
          <w:color w:val="auto"/>
          <w:kern w:val="44"/>
          <w:sz w:val="44"/>
          <w:highlight w:val="none"/>
          <w:lang w:eastAsia="zh-CN"/>
        </w:rPr>
        <w:t>采购需求</w:t>
      </w:r>
    </w:p>
    <w:p w14:paraId="3AC96565">
      <w:pPr>
        <w:spacing w:line="42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编制说明：</w:t>
      </w:r>
    </w:p>
    <w:p w14:paraId="448DB94D">
      <w:pPr>
        <w:spacing w:line="420" w:lineRule="exact"/>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《采购需求》中所涉及的设备品牌及型号，仅供参考，并无任何限制性。投标人可以选用其他替代标准、品牌或型号，但这些替代在质量和性能上不得低于《采购需求》的要求。</w:t>
      </w:r>
    </w:p>
    <w:p w14:paraId="5663E579">
      <w:pPr>
        <w:spacing w:line="420" w:lineRule="exact"/>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《采购需求》中凡标注有“★”的地方为实质性响应条款，作为投标无效条款，请投标人注意，必须实质性点对点响应；否则将导致无效投标。</w:t>
      </w:r>
    </w:p>
    <w:p w14:paraId="0AFEBEB7">
      <w:pPr>
        <w:spacing w:line="420" w:lineRule="exact"/>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《采购需求》中凡标注有“▲”的地方为重要条款，但不作为投标无效条款，请投标人注意，必须实质性点对点响应；否则将严重影响技术评分。</w:t>
      </w:r>
    </w:p>
    <w:p w14:paraId="1F301A24">
      <w:pPr>
        <w:spacing w:line="420" w:lineRule="exact"/>
        <w:ind w:firstLine="420" w:firstLineChars="20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《采购需求》中凡标注有“◆”的地方为核心货物或服务，请投标人注意。</w:t>
      </w:r>
    </w:p>
    <w:p w14:paraId="608893DC">
      <w:pPr>
        <w:ind w:firstLine="420" w:firstLineChars="200"/>
        <w:rPr>
          <w:rFonts w:hint="eastAsia" w:ascii="宋体" w:hAnsi="宋体" w:eastAsia="宋体" w:cs="宋体"/>
          <w:color w:val="auto"/>
          <w:szCs w:val="21"/>
          <w:highlight w:val="none"/>
        </w:rPr>
      </w:pPr>
    </w:p>
    <w:p w14:paraId="7196BA38">
      <w:pPr>
        <w:numPr>
          <w:ilvl w:val="0"/>
          <w:numId w:val="0"/>
        </w:numPr>
        <w:spacing w:line="360" w:lineRule="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kern w:val="2"/>
          <w:sz w:val="21"/>
          <w:szCs w:val="21"/>
          <w:highlight w:val="none"/>
          <w:lang w:val="en-US" w:eastAsia="zh-CN" w:bidi="ar-SA"/>
        </w:rPr>
        <w:t>一、</w:t>
      </w:r>
      <w:r>
        <w:rPr>
          <w:rFonts w:hint="eastAsia" w:ascii="宋体" w:hAnsi="宋体" w:eastAsia="宋体" w:cs="宋体"/>
          <w:b/>
          <w:color w:val="auto"/>
          <w:sz w:val="21"/>
          <w:szCs w:val="21"/>
          <w:highlight w:val="none"/>
          <w:lang w:val="en-US" w:eastAsia="zh-CN"/>
        </w:rPr>
        <w:t>项目需求一览表</w:t>
      </w:r>
    </w:p>
    <w:tbl>
      <w:tblPr>
        <w:tblStyle w:val="17"/>
        <w:tblW w:w="51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217"/>
        <w:gridCol w:w="650"/>
        <w:gridCol w:w="1178"/>
        <w:gridCol w:w="3284"/>
        <w:gridCol w:w="1872"/>
      </w:tblGrid>
      <w:tr w14:paraId="7D3FD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367" w:type="pct"/>
            <w:noWrap/>
            <w:vAlign w:val="center"/>
          </w:tcPr>
          <w:p w14:paraId="0332A28B">
            <w:pPr>
              <w:jc w:val="center"/>
              <w:rPr>
                <w:rFonts w:hint="eastAsia" w:ascii="宋体" w:hAnsi="宋体" w:eastAsia="宋体" w:cs="宋体"/>
                <w:b/>
                <w:bCs/>
                <w:color w:val="auto"/>
                <w:sz w:val="21"/>
                <w:szCs w:val="21"/>
                <w:highlight w:val="none"/>
              </w:rPr>
            </w:pPr>
            <w:bookmarkStart w:id="102" w:name="OLE_LINK47"/>
            <w:r>
              <w:rPr>
                <w:rFonts w:hint="eastAsia" w:ascii="宋体" w:hAnsi="宋体" w:eastAsia="宋体" w:cs="宋体"/>
                <w:b/>
                <w:bCs/>
                <w:color w:val="auto"/>
                <w:sz w:val="21"/>
                <w:szCs w:val="21"/>
                <w:highlight w:val="none"/>
              </w:rPr>
              <w:t>序号</w:t>
            </w:r>
          </w:p>
        </w:tc>
        <w:tc>
          <w:tcPr>
            <w:tcW w:w="687" w:type="pct"/>
            <w:noWrap/>
            <w:vAlign w:val="center"/>
          </w:tcPr>
          <w:p w14:paraId="03321882">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采购标的</w:t>
            </w:r>
          </w:p>
        </w:tc>
        <w:tc>
          <w:tcPr>
            <w:tcW w:w="367" w:type="pct"/>
            <w:noWrap/>
            <w:vAlign w:val="center"/>
          </w:tcPr>
          <w:p w14:paraId="58B4C9D7">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数量</w:t>
            </w:r>
          </w:p>
        </w:tc>
        <w:tc>
          <w:tcPr>
            <w:tcW w:w="665" w:type="pct"/>
            <w:noWrap/>
            <w:vAlign w:val="center"/>
          </w:tcPr>
          <w:p w14:paraId="341CCA3F">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主要技术要求</w:t>
            </w:r>
          </w:p>
        </w:tc>
        <w:tc>
          <w:tcPr>
            <w:tcW w:w="1855" w:type="pct"/>
            <w:noWrap/>
            <w:vAlign w:val="center"/>
          </w:tcPr>
          <w:p w14:paraId="3002EFCD">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有偿使用期限</w:t>
            </w:r>
          </w:p>
        </w:tc>
        <w:tc>
          <w:tcPr>
            <w:tcW w:w="1057" w:type="pct"/>
            <w:noWrap/>
            <w:vAlign w:val="center"/>
          </w:tcPr>
          <w:p w14:paraId="4C917ACC">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最低限价金额</w:t>
            </w:r>
          </w:p>
        </w:tc>
      </w:tr>
      <w:tr w14:paraId="05CD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jc w:val="center"/>
        </w:trPr>
        <w:tc>
          <w:tcPr>
            <w:tcW w:w="367" w:type="pct"/>
            <w:noWrap/>
            <w:vAlign w:val="center"/>
          </w:tcPr>
          <w:p w14:paraId="4544107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687" w:type="pct"/>
            <w:noWrap/>
            <w:vAlign w:val="center"/>
          </w:tcPr>
          <w:p w14:paraId="6ABC1311">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仁化县公共资源分布式光伏建设项目</w:t>
            </w:r>
          </w:p>
        </w:tc>
        <w:tc>
          <w:tcPr>
            <w:tcW w:w="367" w:type="pct"/>
            <w:noWrap/>
            <w:vAlign w:val="center"/>
          </w:tcPr>
          <w:p w14:paraId="10DB83F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w:t>
            </w:r>
          </w:p>
        </w:tc>
        <w:tc>
          <w:tcPr>
            <w:tcW w:w="665" w:type="pct"/>
            <w:noWrap/>
            <w:vAlign w:val="center"/>
          </w:tcPr>
          <w:p w14:paraId="5AEBB53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详见具体招标要求</w:t>
            </w:r>
          </w:p>
        </w:tc>
        <w:tc>
          <w:tcPr>
            <w:tcW w:w="1855" w:type="pct"/>
            <w:noWrap/>
            <w:vAlign w:val="center"/>
          </w:tcPr>
          <w:p w14:paraId="076C34D5">
            <w:pPr>
              <w:jc w:val="center"/>
              <w:rPr>
                <w:rFonts w:hint="eastAsia" w:ascii="宋体" w:hAnsi="宋体" w:eastAsia="宋体" w:cs="宋体"/>
                <w:color w:val="auto"/>
                <w:kern w:val="16"/>
                <w:sz w:val="21"/>
                <w:szCs w:val="21"/>
                <w:highlight w:val="none"/>
                <w:lang w:eastAsia="zh-CN"/>
              </w:rPr>
            </w:pPr>
            <w:r>
              <w:rPr>
                <w:rFonts w:hint="eastAsia" w:ascii="宋体" w:hAnsi="宋体" w:eastAsia="宋体" w:cs="宋体"/>
                <w:color w:val="auto"/>
                <w:kern w:val="16"/>
                <w:sz w:val="21"/>
                <w:szCs w:val="21"/>
                <w:highlight w:val="none"/>
                <w:lang w:eastAsia="zh-CN"/>
              </w:rPr>
              <w:t>共计25年，其中总建设期为36个月（最终以业主实际进度安排为准），运营期2</w:t>
            </w:r>
            <w:r>
              <w:rPr>
                <w:rFonts w:hint="eastAsia" w:ascii="宋体" w:hAnsi="宋体" w:eastAsia="宋体" w:cs="宋体"/>
                <w:color w:val="auto"/>
                <w:kern w:val="16"/>
                <w:sz w:val="21"/>
                <w:szCs w:val="21"/>
                <w:highlight w:val="none"/>
                <w:lang w:val="en-US" w:eastAsia="zh-CN"/>
              </w:rPr>
              <w:t>2</w:t>
            </w:r>
            <w:r>
              <w:rPr>
                <w:rFonts w:hint="eastAsia" w:ascii="宋体" w:hAnsi="宋体" w:eastAsia="宋体" w:cs="宋体"/>
                <w:color w:val="auto"/>
                <w:kern w:val="16"/>
                <w:sz w:val="21"/>
                <w:szCs w:val="21"/>
                <w:highlight w:val="none"/>
                <w:lang w:eastAsia="zh-CN"/>
              </w:rPr>
              <w:t>年（自建设期结束次日起至有偿使用期结束）</w:t>
            </w:r>
          </w:p>
        </w:tc>
        <w:tc>
          <w:tcPr>
            <w:tcW w:w="1057" w:type="pct"/>
            <w:noWrap/>
            <w:vAlign w:val="center"/>
          </w:tcPr>
          <w:p w14:paraId="1E25D586">
            <w:pPr>
              <w:jc w:val="center"/>
              <w:rPr>
                <w:rFonts w:hint="default" w:ascii="宋体" w:hAnsi="宋体" w:eastAsia="宋体" w:cs="宋体"/>
                <w:color w:val="auto"/>
                <w:kern w:val="16"/>
                <w:sz w:val="21"/>
                <w:szCs w:val="21"/>
                <w:highlight w:val="none"/>
                <w:lang w:val="en-US" w:eastAsia="zh-CN"/>
              </w:rPr>
            </w:pPr>
            <w:r>
              <w:rPr>
                <w:rFonts w:hint="default" w:ascii="宋体" w:hAnsi="宋体" w:eastAsia="宋体" w:cs="宋体"/>
                <w:color w:val="auto"/>
                <w:kern w:val="16"/>
                <w:sz w:val="21"/>
                <w:szCs w:val="21"/>
                <w:highlight w:val="none"/>
                <w:lang w:val="en-US" w:eastAsia="zh-CN"/>
              </w:rPr>
              <w:t>¥</w:t>
            </w:r>
            <w:r>
              <w:rPr>
                <w:rFonts w:hint="eastAsia" w:ascii="宋体" w:hAnsi="宋体" w:eastAsia="宋体" w:cs="宋体"/>
                <w:color w:val="auto"/>
                <w:kern w:val="16"/>
                <w:sz w:val="21"/>
                <w:szCs w:val="21"/>
                <w:highlight w:val="none"/>
                <w:lang w:val="en-US" w:eastAsia="zh-CN"/>
              </w:rPr>
              <w:t>144,000,000.00</w:t>
            </w:r>
          </w:p>
        </w:tc>
      </w:tr>
    </w:tbl>
    <w:p w14:paraId="473E2F1D">
      <w:pPr>
        <w:keepNext w:val="0"/>
        <w:keepLines w:val="0"/>
        <w:pageBreakBefore w:val="0"/>
        <w:numPr>
          <w:ilvl w:val="0"/>
          <w:numId w:val="0"/>
        </w:numPr>
        <w:kinsoku/>
        <w:wordWrap/>
        <w:overflowPunct/>
        <w:topLinePunct w:val="0"/>
        <w:autoSpaceDN/>
        <w:bidi w:val="0"/>
        <w:adjustRightInd/>
        <w:snapToGrid/>
        <w:spacing w:line="440" w:lineRule="exact"/>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kern w:val="2"/>
          <w:sz w:val="21"/>
          <w:szCs w:val="21"/>
          <w:highlight w:val="none"/>
          <w:lang w:val="en-US" w:eastAsia="zh-CN" w:bidi="ar-SA"/>
        </w:rPr>
        <w:t>二、</w:t>
      </w:r>
      <w:r>
        <w:rPr>
          <w:rFonts w:hint="eastAsia" w:ascii="宋体" w:hAnsi="宋体" w:eastAsia="宋体" w:cs="宋体"/>
          <w:b/>
          <w:color w:val="auto"/>
          <w:sz w:val="21"/>
          <w:szCs w:val="21"/>
          <w:highlight w:val="none"/>
          <w:lang w:val="en-US" w:eastAsia="zh-CN"/>
        </w:rPr>
        <w:t>项目概述</w:t>
      </w:r>
    </w:p>
    <w:p w14:paraId="5055AA91">
      <w:pPr>
        <w:keepNext w:val="0"/>
        <w:keepLines w:val="0"/>
        <w:pageBreakBefore w:val="0"/>
        <w:widowControl w:val="0"/>
        <w:numPr>
          <w:ilvl w:val="0"/>
          <w:numId w:val="0"/>
        </w:numPr>
        <w:kinsoku/>
        <w:wordWrap/>
        <w:overflowPunct/>
        <w:topLinePunct w:val="0"/>
        <w:autoSpaceDE w:val="0"/>
        <w:autoSpaceDN/>
        <w:bidi w:val="0"/>
        <w:adjustRightInd/>
        <w:snapToGrid/>
        <w:spacing w:line="440" w:lineRule="exact"/>
        <w:ind w:left="0" w:leftChars="0" w:firstLine="422" w:firstLineChars="200"/>
        <w:textAlignment w:val="auto"/>
        <w:rPr>
          <w:rFonts w:hint="eastAsia" w:ascii="宋体" w:hAnsi="宋体" w:eastAsia="宋体" w:cs="宋体"/>
          <w:b/>
          <w:bCs/>
          <w:color w:val="auto"/>
          <w:sz w:val="21"/>
          <w:szCs w:val="21"/>
          <w:highlight w:val="none"/>
          <w:u w:val="none"/>
          <w:shd w:val="clear" w:color="auto" w:fill="auto"/>
          <w:lang w:eastAsia="zh-CN"/>
        </w:rPr>
      </w:pPr>
      <w:r>
        <w:rPr>
          <w:rFonts w:hint="eastAsia" w:ascii="宋体" w:hAnsi="宋体" w:eastAsia="宋体" w:cs="宋体"/>
          <w:b/>
          <w:bCs/>
          <w:color w:val="auto"/>
          <w:sz w:val="21"/>
          <w:szCs w:val="21"/>
          <w:highlight w:val="none"/>
          <w:u w:val="none"/>
          <w:shd w:val="clear" w:color="auto" w:fill="auto"/>
          <w:lang w:val="en-US" w:eastAsia="zh-CN"/>
        </w:rPr>
        <w:t>1.项目建设目标和任务</w:t>
      </w:r>
    </w:p>
    <w:p w14:paraId="413007AF">
      <w:pPr>
        <w:keepNext w:val="0"/>
        <w:keepLines w:val="0"/>
        <w:pageBreakBefore w:val="0"/>
        <w:widowControl w:val="0"/>
        <w:numPr>
          <w:ilvl w:val="0"/>
          <w:numId w:val="0"/>
        </w:numPr>
        <w:kinsoku/>
        <w:wordWrap/>
        <w:overflowPunct/>
        <w:topLinePunct w:val="0"/>
        <w:autoSpaceDE w:val="0"/>
        <w:autoSpaceDN/>
        <w:bidi w:val="0"/>
        <w:adjustRightInd/>
        <w:snapToGrid/>
        <w:spacing w:line="440" w:lineRule="exact"/>
        <w:ind w:firstLine="420" w:firstLineChars="200"/>
        <w:textAlignment w:val="auto"/>
        <w:rPr>
          <w:rFonts w:hint="eastAsia" w:ascii="宋体" w:hAnsi="宋体" w:eastAsia="宋体" w:cs="宋体"/>
          <w:b w:val="0"/>
          <w:bCs w:val="0"/>
          <w:color w:val="auto"/>
          <w:sz w:val="21"/>
          <w:szCs w:val="21"/>
          <w:highlight w:val="none"/>
          <w:u w:val="none"/>
          <w:shd w:val="clear" w:color="auto" w:fill="auto"/>
          <w:lang w:val="en-US" w:eastAsia="zh-CN"/>
        </w:rPr>
      </w:pPr>
      <w:r>
        <w:rPr>
          <w:rFonts w:hint="eastAsia" w:ascii="宋体" w:hAnsi="宋体" w:eastAsia="宋体" w:cs="宋体"/>
          <w:b w:val="0"/>
          <w:bCs w:val="0"/>
          <w:color w:val="auto"/>
          <w:sz w:val="21"/>
          <w:szCs w:val="21"/>
          <w:highlight w:val="none"/>
          <w:u w:val="none"/>
          <w:shd w:val="clear" w:color="auto" w:fill="auto"/>
          <w:lang w:val="en-US" w:eastAsia="zh-CN"/>
        </w:rPr>
        <w:t>项目为分布式光伏发电项目，旨在充分利用太阳能资源，推动绿色能源发展。项目涉及多个区域的屋顶或空地建设光伏电站，以提供清洁电力。项目不仅有助于节能减排，提高能源利用效率，同时也是响应国家新能源发展战略的具体实践，</w:t>
      </w:r>
    </w:p>
    <w:p w14:paraId="155C4409">
      <w:pPr>
        <w:keepNext w:val="0"/>
        <w:keepLines w:val="0"/>
        <w:pageBreakBefore w:val="0"/>
        <w:widowControl w:val="0"/>
        <w:numPr>
          <w:ilvl w:val="0"/>
          <w:numId w:val="0"/>
        </w:numPr>
        <w:kinsoku/>
        <w:wordWrap/>
        <w:overflowPunct/>
        <w:topLinePunct w:val="0"/>
        <w:autoSpaceDE w:val="0"/>
        <w:autoSpaceDN/>
        <w:bidi w:val="0"/>
        <w:adjustRightInd/>
        <w:snapToGrid/>
        <w:spacing w:line="440" w:lineRule="exact"/>
        <w:ind w:firstLine="420" w:firstLineChars="200"/>
        <w:textAlignment w:val="auto"/>
        <w:rPr>
          <w:rFonts w:hint="eastAsia" w:ascii="宋体" w:hAnsi="宋体" w:eastAsia="宋体" w:cs="宋体"/>
          <w:b w:val="0"/>
          <w:bCs w:val="0"/>
          <w:color w:val="auto"/>
          <w:sz w:val="21"/>
          <w:szCs w:val="21"/>
          <w:highlight w:val="none"/>
          <w:u w:val="none"/>
          <w:shd w:val="clear" w:color="auto" w:fill="auto"/>
          <w:lang w:val="en-US" w:eastAsia="zh-CN"/>
        </w:rPr>
      </w:pPr>
      <w:r>
        <w:rPr>
          <w:rFonts w:hint="eastAsia" w:ascii="宋体" w:hAnsi="宋体" w:eastAsia="宋体" w:cs="宋体"/>
          <w:b w:val="0"/>
          <w:bCs w:val="0"/>
          <w:color w:val="auto"/>
          <w:sz w:val="21"/>
          <w:szCs w:val="21"/>
          <w:highlight w:val="none"/>
          <w:u w:val="none"/>
          <w:shd w:val="clear" w:color="auto" w:fill="auto"/>
          <w:lang w:val="en-US" w:eastAsia="zh-CN"/>
        </w:rPr>
        <w:t>项目旨在提高分布式光伏发电在能源结构中的份额，减少对传统化石能源的依赖，如煤炭、石油和天然气等，助力实现能源供应的多元化，以增强能源系统的稳定性和安全性。建成投运后，可与地方已建电站联网运行，有效缓解地方电网的供需矛盾，优化系统电源结构，减轻环保压力，促进地区经济可持续发展。</w:t>
      </w:r>
    </w:p>
    <w:p w14:paraId="328CF332">
      <w:pPr>
        <w:keepNext w:val="0"/>
        <w:keepLines w:val="0"/>
        <w:pageBreakBefore w:val="0"/>
        <w:widowControl w:val="0"/>
        <w:numPr>
          <w:ilvl w:val="0"/>
          <w:numId w:val="0"/>
        </w:numPr>
        <w:kinsoku/>
        <w:wordWrap/>
        <w:overflowPunct/>
        <w:topLinePunct w:val="0"/>
        <w:autoSpaceDE w:val="0"/>
        <w:autoSpaceDN/>
        <w:bidi w:val="0"/>
        <w:adjustRightInd/>
        <w:snapToGrid/>
        <w:spacing w:line="440" w:lineRule="exact"/>
        <w:ind w:firstLine="420" w:firstLineChars="200"/>
        <w:textAlignment w:val="auto"/>
        <w:rPr>
          <w:rFonts w:hint="eastAsia" w:ascii="宋体" w:hAnsi="宋体" w:eastAsia="宋体" w:cs="宋体"/>
          <w:b w:val="0"/>
          <w:bCs w:val="0"/>
          <w:color w:val="auto"/>
          <w:sz w:val="21"/>
          <w:szCs w:val="21"/>
          <w:highlight w:val="none"/>
          <w:u w:val="none"/>
          <w:shd w:val="clear" w:color="auto" w:fill="auto"/>
          <w:lang w:val="en-US" w:eastAsia="zh-CN"/>
        </w:rPr>
      </w:pPr>
      <w:r>
        <w:rPr>
          <w:rFonts w:hint="eastAsia" w:ascii="宋体" w:hAnsi="宋体" w:eastAsia="宋体" w:cs="宋体"/>
          <w:b w:val="0"/>
          <w:bCs w:val="0"/>
          <w:color w:val="auto"/>
          <w:sz w:val="21"/>
          <w:szCs w:val="21"/>
          <w:highlight w:val="none"/>
          <w:u w:val="none"/>
          <w:shd w:val="clear" w:color="auto" w:fill="auto"/>
          <w:lang w:val="en-US" w:eastAsia="zh-CN"/>
        </w:rPr>
        <w:t>通过本项目建设，可促进仁化县丰富的太阳能资源的开发利用，推动分布式新能源发展，也是仁化建设资源节约型、环境友好型社会和实现可持续发展的重要途径。</w:t>
      </w:r>
    </w:p>
    <w:p w14:paraId="353E3BF4">
      <w:pPr>
        <w:pStyle w:val="9"/>
        <w:keepNext w:val="0"/>
        <w:keepLines w:val="0"/>
        <w:pageBreakBefore w:val="0"/>
        <w:widowControl w:val="0"/>
        <w:kinsoku/>
        <w:wordWrap/>
        <w:overflowPunct/>
        <w:topLinePunct w:val="0"/>
        <w:autoSpaceDE/>
        <w:autoSpaceDN/>
        <w:bidi w:val="0"/>
        <w:adjustRightInd/>
        <w:snapToGrid/>
        <w:spacing w:after="0" w:line="360" w:lineRule="auto"/>
        <w:ind w:left="590"/>
        <w:textAlignment w:val="auto"/>
        <w:outlineLvl w:val="9"/>
        <w:rPr>
          <w:sz w:val="21"/>
          <w:szCs w:val="21"/>
        </w:rPr>
      </w:pPr>
      <w:r>
        <w:rPr>
          <w:rFonts w:hint="eastAsia" w:eastAsia="宋体" w:cs="宋体"/>
          <w:b/>
          <w:bCs/>
          <w:color w:val="auto"/>
          <w:sz w:val="21"/>
          <w:szCs w:val="21"/>
          <w:highlight w:val="none"/>
          <w:u w:val="none"/>
          <w:shd w:val="clear" w:color="auto" w:fill="auto"/>
          <w:lang w:val="en-US" w:eastAsia="zh-CN"/>
        </w:rPr>
        <w:t>2.</w:t>
      </w:r>
      <w:r>
        <w:rPr>
          <w:rFonts w:hint="eastAsia" w:ascii="宋体" w:hAnsi="宋体" w:eastAsia="宋体" w:cs="宋体"/>
          <w:b/>
          <w:bCs/>
          <w:color w:val="auto"/>
          <w:kern w:val="2"/>
          <w:sz w:val="21"/>
          <w:szCs w:val="21"/>
          <w:highlight w:val="none"/>
          <w:u w:val="none"/>
          <w:shd w:val="clear" w:color="auto" w:fill="auto"/>
          <w:lang w:val="en-US" w:eastAsia="zh-CN" w:bidi="ar-SA"/>
        </w:rPr>
        <w:t>建设地点</w:t>
      </w:r>
    </w:p>
    <w:p w14:paraId="6532E953">
      <w:pPr>
        <w:pStyle w:val="9"/>
        <w:keepNext w:val="0"/>
        <w:keepLines w:val="0"/>
        <w:pageBreakBefore w:val="0"/>
        <w:widowControl w:val="0"/>
        <w:kinsoku/>
        <w:wordWrap/>
        <w:overflowPunct/>
        <w:topLinePunct w:val="0"/>
        <w:autoSpaceDE/>
        <w:autoSpaceDN/>
        <w:bidi w:val="0"/>
        <w:adjustRightInd/>
        <w:snapToGrid/>
        <w:spacing w:after="0" w:line="360" w:lineRule="auto"/>
        <w:ind w:left="13" w:right="97" w:firstLine="561"/>
        <w:textAlignment w:val="auto"/>
        <w:outlineLvl w:val="9"/>
        <w:rPr>
          <w:rFonts w:hint="eastAsia" w:ascii="宋体" w:hAnsi="宋体" w:eastAsia="宋体" w:cs="宋体"/>
          <w:b w:val="0"/>
          <w:bCs w:val="0"/>
          <w:color w:val="auto"/>
          <w:kern w:val="2"/>
          <w:sz w:val="21"/>
          <w:szCs w:val="21"/>
          <w:highlight w:val="none"/>
          <w:u w:val="none"/>
          <w:shd w:val="clear" w:color="auto" w:fill="auto"/>
          <w:lang w:val="en-US" w:eastAsia="zh-CN" w:bidi="ar-SA"/>
        </w:rPr>
      </w:pPr>
      <w:r>
        <w:rPr>
          <w:rFonts w:hint="eastAsia" w:ascii="宋体" w:hAnsi="宋体" w:eastAsia="宋体" w:cs="宋体"/>
          <w:b w:val="0"/>
          <w:bCs w:val="0"/>
          <w:color w:val="auto"/>
          <w:kern w:val="2"/>
          <w:sz w:val="21"/>
          <w:szCs w:val="21"/>
          <w:highlight w:val="none"/>
          <w:u w:val="none"/>
          <w:shd w:val="clear" w:color="auto" w:fill="auto"/>
          <w:lang w:val="en-US" w:eastAsia="zh-CN" w:bidi="ar-SA"/>
        </w:rPr>
        <w:t>项目光伏场址均位于广东省韶关市仁化县内，位于东经113°30 ′-114 °02 ′，北纬 24 °56 ′-25 °27 ′之间，道路发达。</w:t>
      </w:r>
    </w:p>
    <w:p w14:paraId="35745C66">
      <w:pPr>
        <w:keepNext w:val="0"/>
        <w:keepLines w:val="0"/>
        <w:pageBreakBefore w:val="0"/>
        <w:widowControl w:val="0"/>
        <w:numPr>
          <w:ilvl w:val="0"/>
          <w:numId w:val="0"/>
        </w:numPr>
        <w:kinsoku/>
        <w:wordWrap/>
        <w:overflowPunct/>
        <w:topLinePunct w:val="0"/>
        <w:autoSpaceDE w:val="0"/>
        <w:autoSpaceDN/>
        <w:bidi w:val="0"/>
        <w:adjustRightInd/>
        <w:snapToGrid/>
        <w:spacing w:line="360" w:lineRule="auto"/>
        <w:ind w:firstLine="420" w:firstLineChars="200"/>
        <w:textAlignment w:val="auto"/>
        <w:rPr>
          <w:rFonts w:hint="default" w:ascii="宋体" w:hAnsi="宋体" w:eastAsia="宋体" w:cs="宋体"/>
          <w:b w:val="0"/>
          <w:bCs w:val="0"/>
          <w:color w:val="auto"/>
          <w:kern w:val="2"/>
          <w:sz w:val="21"/>
          <w:szCs w:val="21"/>
          <w:highlight w:val="none"/>
          <w:u w:val="none"/>
          <w:shd w:val="clear" w:color="auto" w:fill="auto"/>
          <w:lang w:val="en-US" w:eastAsia="zh-CN" w:bidi="ar-SA"/>
        </w:rPr>
      </w:pPr>
      <w:r>
        <w:rPr>
          <w:rFonts w:hint="eastAsia" w:ascii="宋体" w:hAnsi="宋体" w:eastAsia="宋体" w:cs="宋体"/>
          <w:b w:val="0"/>
          <w:bCs w:val="0"/>
          <w:color w:val="auto"/>
          <w:kern w:val="2"/>
          <w:sz w:val="21"/>
          <w:szCs w:val="21"/>
          <w:highlight w:val="none"/>
          <w:u w:val="none"/>
          <w:shd w:val="clear" w:color="auto" w:fill="auto"/>
          <w:lang w:val="en-US" w:eastAsia="zh-CN" w:bidi="ar-SA"/>
        </w:rPr>
        <w:t>本项目旨在利用仁化县内1个街道、10 个镇的公共资源开展建设。其中，涉及的公共资源类别包括公园、广场、停车场、医院、学校、市场及政府职能部门；具体建设场地为上述公共资源内的建筑屋顶、附属停车场、篮球场，以及公共停车场、广场、公园本身。</w:t>
      </w:r>
    </w:p>
    <w:p w14:paraId="43122C8A">
      <w:pPr>
        <w:keepNext w:val="0"/>
        <w:keepLines w:val="0"/>
        <w:pageBreakBefore w:val="0"/>
        <w:widowControl w:val="0"/>
        <w:numPr>
          <w:ilvl w:val="0"/>
          <w:numId w:val="0"/>
        </w:numPr>
        <w:kinsoku/>
        <w:wordWrap/>
        <w:overflowPunct/>
        <w:topLinePunct w:val="0"/>
        <w:autoSpaceDE w:val="0"/>
        <w:autoSpaceDN/>
        <w:bidi w:val="0"/>
        <w:adjustRightInd/>
        <w:snapToGrid/>
        <w:spacing w:line="440" w:lineRule="exact"/>
        <w:ind w:firstLine="422" w:firstLineChars="200"/>
        <w:textAlignment w:val="auto"/>
        <w:rPr>
          <w:rFonts w:hint="eastAsia" w:ascii="宋体" w:hAnsi="宋体" w:eastAsia="宋体" w:cs="宋体"/>
          <w:b/>
          <w:bCs/>
          <w:color w:val="auto"/>
          <w:sz w:val="21"/>
          <w:szCs w:val="21"/>
          <w:highlight w:val="none"/>
          <w:u w:val="none"/>
          <w:shd w:val="clear" w:color="auto" w:fill="auto"/>
          <w:lang w:eastAsia="zh-CN"/>
        </w:rPr>
      </w:pPr>
      <w:r>
        <w:rPr>
          <w:rFonts w:hint="eastAsia" w:ascii="宋体" w:hAnsi="宋体" w:eastAsia="宋体" w:cs="宋体"/>
          <w:b/>
          <w:bCs/>
          <w:color w:val="auto"/>
          <w:sz w:val="21"/>
          <w:szCs w:val="21"/>
          <w:highlight w:val="none"/>
          <w:u w:val="none"/>
          <w:shd w:val="clear" w:color="auto" w:fill="auto"/>
          <w:lang w:val="en-US" w:eastAsia="zh-CN"/>
        </w:rPr>
        <w:t>三、投资规模和资金来源</w:t>
      </w:r>
    </w:p>
    <w:p w14:paraId="41A43FC0">
      <w:pPr>
        <w:keepNext w:val="0"/>
        <w:keepLines w:val="0"/>
        <w:pageBreakBefore w:val="0"/>
        <w:widowControl w:val="0"/>
        <w:kinsoku/>
        <w:wordWrap/>
        <w:overflowPunct/>
        <w:topLinePunct w:val="0"/>
        <w:autoSpaceDE w:val="0"/>
        <w:autoSpaceDN/>
        <w:bidi w:val="0"/>
        <w:adjustRightInd/>
        <w:snapToGrid/>
        <w:spacing w:line="440" w:lineRule="exact"/>
        <w:ind w:left="0" w:leftChars="0" w:firstLine="420" w:firstLineChars="200"/>
        <w:textAlignment w:val="auto"/>
        <w:rPr>
          <w:rFonts w:hint="eastAsia" w:ascii="宋体" w:hAnsi="宋体" w:eastAsia="宋体" w:cs="宋体"/>
          <w:b w:val="0"/>
          <w:bCs w:val="0"/>
          <w:color w:val="auto"/>
          <w:sz w:val="21"/>
          <w:szCs w:val="21"/>
          <w:highlight w:val="none"/>
          <w:u w:val="none"/>
          <w:shd w:val="clear" w:color="auto" w:fill="auto"/>
          <w:lang w:val="en-US" w:eastAsia="zh-CN"/>
        </w:rPr>
      </w:pPr>
      <w:r>
        <w:rPr>
          <w:rFonts w:hint="eastAsia" w:ascii="宋体" w:hAnsi="宋体" w:eastAsia="宋体" w:cs="宋体"/>
          <w:b w:val="0"/>
          <w:bCs w:val="0"/>
          <w:color w:val="auto"/>
          <w:sz w:val="21"/>
          <w:szCs w:val="21"/>
          <w:highlight w:val="none"/>
          <w:u w:val="none"/>
          <w:shd w:val="clear" w:color="auto" w:fill="auto"/>
          <w:lang w:val="en-US" w:eastAsia="zh-CN"/>
        </w:rPr>
        <w:t>项目总投资25620.63万元，建安工程费用20442.55万元，工程建设其他费3457.01 万元（含建设期内费用公共资源使用租金1764.00万元），预备费664.07万元，建设期利息 1057.00万元。</w:t>
      </w:r>
    </w:p>
    <w:p w14:paraId="416BEBBB">
      <w:pPr>
        <w:keepNext w:val="0"/>
        <w:keepLines w:val="0"/>
        <w:pageBreakBefore w:val="0"/>
        <w:widowControl w:val="0"/>
        <w:kinsoku/>
        <w:wordWrap/>
        <w:overflowPunct/>
        <w:topLinePunct w:val="0"/>
        <w:autoSpaceDE w:val="0"/>
        <w:autoSpaceDN/>
        <w:bidi w:val="0"/>
        <w:adjustRightInd/>
        <w:snapToGrid/>
        <w:spacing w:line="440" w:lineRule="exact"/>
        <w:ind w:left="0" w:leftChars="0" w:firstLine="420" w:firstLineChars="200"/>
        <w:textAlignment w:val="auto"/>
        <w:rPr>
          <w:rFonts w:hint="eastAsia" w:ascii="宋体" w:hAnsi="宋体" w:eastAsia="宋体" w:cs="宋体"/>
          <w:b w:val="0"/>
          <w:bCs w:val="0"/>
          <w:color w:val="auto"/>
          <w:sz w:val="21"/>
          <w:szCs w:val="21"/>
          <w:highlight w:val="none"/>
          <w:u w:val="none"/>
          <w:shd w:val="clear" w:color="auto" w:fill="auto"/>
          <w:lang w:val="en-US" w:eastAsia="zh-CN"/>
        </w:rPr>
      </w:pPr>
      <w:r>
        <w:rPr>
          <w:rFonts w:hint="eastAsia" w:ascii="宋体" w:hAnsi="宋体" w:eastAsia="宋体" w:cs="宋体"/>
          <w:b w:val="0"/>
          <w:bCs w:val="0"/>
          <w:color w:val="auto"/>
          <w:sz w:val="21"/>
          <w:szCs w:val="21"/>
          <w:highlight w:val="none"/>
          <w:u w:val="none"/>
          <w:shd w:val="clear" w:color="auto" w:fill="auto"/>
          <w:lang w:val="en-US" w:eastAsia="zh-CN"/>
        </w:rPr>
        <w:t>资金来源：建设单位自筹和申请银行融资。</w:t>
      </w:r>
    </w:p>
    <w:p w14:paraId="685E6EFC">
      <w:pPr>
        <w:keepNext w:val="0"/>
        <w:keepLines w:val="0"/>
        <w:pageBreakBefore w:val="0"/>
        <w:widowControl w:val="0"/>
        <w:numPr>
          <w:ilvl w:val="0"/>
          <w:numId w:val="0"/>
        </w:numPr>
        <w:kinsoku/>
        <w:wordWrap/>
        <w:overflowPunct/>
        <w:topLinePunct w:val="0"/>
        <w:autoSpaceDN/>
        <w:bidi w:val="0"/>
        <w:adjustRightInd/>
        <w:snapToGrid/>
        <w:spacing w:line="440" w:lineRule="exact"/>
        <w:ind w:firstLine="422" w:firstLineChars="200"/>
        <w:textAlignment w:val="auto"/>
        <w:rPr>
          <w:rFonts w:hint="eastAsia" w:ascii="宋体" w:hAnsi="宋体" w:eastAsia="宋体" w:cs="宋体"/>
          <w:b/>
          <w:bCs/>
          <w:color w:val="auto"/>
          <w:sz w:val="21"/>
          <w:szCs w:val="21"/>
          <w:highlight w:val="none"/>
          <w:u w:val="none"/>
          <w:shd w:val="clear" w:color="auto" w:fill="auto"/>
          <w:lang w:val="en-US" w:eastAsia="zh-CN"/>
        </w:rPr>
      </w:pPr>
      <w:r>
        <w:rPr>
          <w:rFonts w:hint="eastAsia" w:ascii="宋体" w:hAnsi="宋体" w:eastAsia="宋体" w:cs="宋体"/>
          <w:b/>
          <w:bCs/>
          <w:color w:val="auto"/>
          <w:sz w:val="21"/>
          <w:szCs w:val="21"/>
          <w:highlight w:val="none"/>
          <w:u w:val="none"/>
          <w:shd w:val="clear" w:color="auto" w:fill="auto"/>
          <w:lang w:val="en-US" w:eastAsia="zh-CN"/>
        </w:rPr>
        <w:t>四、建设模式</w:t>
      </w:r>
    </w:p>
    <w:p w14:paraId="26217E8F">
      <w:pPr>
        <w:pStyle w:val="9"/>
        <w:keepNext w:val="0"/>
        <w:keepLines w:val="0"/>
        <w:pageBreakBefore w:val="0"/>
        <w:widowControl w:val="0"/>
        <w:kinsoku/>
        <w:wordWrap/>
        <w:overflowPunct/>
        <w:topLinePunct w:val="0"/>
        <w:autoSpaceDE/>
        <w:autoSpaceDN/>
        <w:bidi w:val="0"/>
        <w:adjustRightInd/>
        <w:snapToGrid/>
        <w:spacing w:after="0" w:line="360" w:lineRule="auto"/>
        <w:ind w:left="17" w:firstLine="560"/>
        <w:textAlignment w:val="auto"/>
        <w:rPr>
          <w:rFonts w:hint="eastAsia" w:ascii="宋体" w:hAnsi="宋体" w:eastAsia="宋体" w:cs="宋体"/>
          <w:b/>
          <w:bCs/>
          <w:color w:val="auto"/>
          <w:sz w:val="21"/>
          <w:szCs w:val="21"/>
          <w:highlight w:val="none"/>
          <w:u w:val="none"/>
          <w:shd w:val="clear" w:color="auto" w:fill="auto"/>
          <w:lang w:eastAsia="zh-CN"/>
        </w:rPr>
      </w:pPr>
      <w:r>
        <w:rPr>
          <w:rFonts w:hint="eastAsia" w:ascii="宋体" w:hAnsi="宋体" w:eastAsia="宋体" w:cs="宋体"/>
          <w:b w:val="0"/>
          <w:bCs/>
          <w:kern w:val="2"/>
          <w:sz w:val="21"/>
          <w:szCs w:val="21"/>
          <w:highlight w:val="none"/>
          <w:lang w:val="en-US" w:eastAsia="zh-CN" w:bidi="ar-SA"/>
        </w:rPr>
        <w:t>建设模式采用融资建设，技术路线采用成熟技术</w:t>
      </w:r>
      <w:r>
        <w:rPr>
          <w:rFonts w:hint="eastAsia" w:eastAsia="宋体" w:cs="宋体"/>
          <w:b w:val="0"/>
          <w:bCs/>
          <w:kern w:val="2"/>
          <w:sz w:val="21"/>
          <w:szCs w:val="21"/>
          <w:highlight w:val="none"/>
          <w:lang w:val="en-US" w:eastAsia="zh-CN" w:bidi="ar-SA"/>
        </w:rPr>
        <w:t>，即</w:t>
      </w:r>
      <w:r>
        <w:rPr>
          <w:rFonts w:hint="eastAsia" w:ascii="宋体" w:hAnsi="宋体" w:eastAsia="宋体" w:cs="宋体"/>
          <w:b w:val="0"/>
          <w:bCs/>
          <w:kern w:val="2"/>
          <w:sz w:val="21"/>
          <w:szCs w:val="21"/>
          <w:highlight w:val="none"/>
          <w:lang w:val="en-US" w:eastAsia="zh-CN" w:bidi="ar-SA"/>
        </w:rPr>
        <w:t>选用成熟的技术和设备</w:t>
      </w:r>
      <w:r>
        <w:rPr>
          <w:rFonts w:hint="eastAsia" w:eastAsia="宋体" w:cs="宋体"/>
          <w:b w:val="0"/>
          <w:bCs/>
          <w:kern w:val="2"/>
          <w:sz w:val="21"/>
          <w:szCs w:val="21"/>
          <w:highlight w:val="none"/>
          <w:lang w:val="en-US" w:eastAsia="zh-CN" w:bidi="ar-SA"/>
        </w:rPr>
        <w:t>。</w:t>
      </w:r>
    </w:p>
    <w:p w14:paraId="1A5397CF">
      <w:pPr>
        <w:keepNext w:val="0"/>
        <w:keepLines w:val="0"/>
        <w:pageBreakBefore w:val="0"/>
        <w:widowControl w:val="0"/>
        <w:numPr>
          <w:ilvl w:val="0"/>
          <w:numId w:val="0"/>
        </w:numPr>
        <w:kinsoku/>
        <w:wordWrap/>
        <w:overflowPunct/>
        <w:topLinePunct w:val="0"/>
        <w:autoSpaceDN/>
        <w:bidi w:val="0"/>
        <w:adjustRightInd/>
        <w:snapToGrid/>
        <w:spacing w:line="440" w:lineRule="exact"/>
        <w:ind w:firstLine="422" w:firstLineChars="200"/>
        <w:textAlignment w:val="auto"/>
        <w:rPr>
          <w:rFonts w:hint="eastAsia" w:ascii="宋体" w:hAnsi="宋体" w:eastAsia="宋体" w:cs="宋体"/>
          <w:b/>
          <w:bCs/>
          <w:color w:val="auto"/>
          <w:sz w:val="21"/>
          <w:szCs w:val="21"/>
          <w:highlight w:val="none"/>
          <w:u w:val="none"/>
          <w:shd w:val="clear" w:color="auto" w:fill="auto"/>
        </w:rPr>
      </w:pPr>
      <w:r>
        <w:rPr>
          <w:rFonts w:hint="eastAsia" w:ascii="宋体" w:hAnsi="宋体" w:eastAsia="宋体" w:cs="宋体"/>
          <w:b/>
          <w:bCs/>
          <w:color w:val="auto"/>
          <w:sz w:val="21"/>
          <w:szCs w:val="21"/>
          <w:highlight w:val="none"/>
          <w:u w:val="none"/>
          <w:shd w:val="clear" w:color="auto" w:fill="auto"/>
          <w:lang w:val="en-US" w:eastAsia="zh-CN"/>
        </w:rPr>
        <w:t>五、建设内容和规模</w:t>
      </w:r>
    </w:p>
    <w:p w14:paraId="26483EDB">
      <w:pPr>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20" w:firstLineChars="200"/>
        <w:jc w:val="left"/>
        <w:textAlignment w:val="auto"/>
        <w:outlineLvl w:val="9"/>
        <w:rPr>
          <w:rFonts w:hint="eastAsia" w:ascii="宋体" w:hAnsi="宋体" w:eastAsia="宋体" w:cs="宋体"/>
          <w:b w:val="0"/>
          <w:bCs/>
          <w:sz w:val="21"/>
          <w:szCs w:val="21"/>
          <w:highlight w:val="none"/>
        </w:rPr>
      </w:pPr>
      <w:bookmarkStart w:id="103" w:name="_Toc14913"/>
      <w:r>
        <w:rPr>
          <w:rFonts w:hint="eastAsia" w:ascii="宋体" w:hAnsi="宋体" w:eastAsia="宋体" w:cs="宋体"/>
          <w:b w:val="0"/>
          <w:bCs/>
          <w:sz w:val="21"/>
          <w:szCs w:val="21"/>
          <w:highlight w:val="none"/>
        </w:rPr>
        <w:t>项目可安装光伏场地面积为362424.78㎡；实际装机建设面积约270452.50㎡（其中屋顶装机面积约为173281.20㎡，球场场地装机面积约为45424.89㎡，停车场场地装机面积约为46313.32㎡，步道、广场等空地装机面积约为5433.09㎡），系统直流侧光伏装机容量62.69 MWp。同时配套建设16.00套108kW/261kWh规格的储能设备。通过集电线路电缆接入场区内的原有的专用变压器或新增的升压变压器，以充分利用兆瓦级屋面并网光伏发电站成熟技术与广东省韶关市丰富的太阳能光照资源。发挥光伏发电绿色能源优势，打造环境友好，资源节约示范项目。</w:t>
      </w:r>
    </w:p>
    <w:p w14:paraId="7D6BE503">
      <w:pPr>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20" w:firstLineChars="200"/>
        <w:jc w:val="left"/>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本项目任务以发电为主，采用自发自用余电上网的上网模式。项目拟总安装87063块 720Wp 高效单晶硅电池组件，光伏电站直流侧总容量为62.69MWp。</w:t>
      </w:r>
    </w:p>
    <w:p w14:paraId="085A594F">
      <w:pPr>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20" w:firstLineChars="200"/>
        <w:jc w:val="left"/>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rPr>
        <w:t>安装方式：彩钢瓦平面采用平铺方式；混凝土平面采用5度的倾角阵列布置；地面区域采用新建雨棚式支架安装，实现土地复合利用。</w:t>
      </w:r>
    </w:p>
    <w:p w14:paraId="09B22E05">
      <w:pPr>
        <w:keepNext w:val="0"/>
        <w:keepLines w:val="0"/>
        <w:pageBreakBefore w:val="0"/>
        <w:kinsoku/>
        <w:wordWrap/>
        <w:overflowPunct/>
        <w:topLinePunct w:val="0"/>
        <w:autoSpaceDE/>
        <w:autoSpaceDN/>
        <w:bidi w:val="0"/>
        <w:adjustRightInd/>
        <w:snapToGrid/>
        <w:spacing w:before="0" w:beforeAutospacing="0" w:after="0" w:afterAutospacing="0" w:line="440" w:lineRule="exact"/>
        <w:ind w:firstLine="420" w:firstLineChars="200"/>
        <w:jc w:val="left"/>
        <w:textAlignment w:val="auto"/>
        <w:outlineLvl w:val="9"/>
        <w:rPr>
          <w:rFonts w:hint="eastAsia" w:ascii="宋体" w:hAnsi="宋体" w:eastAsia="宋体" w:cs="宋体"/>
          <w:b/>
          <w:bCs w:val="0"/>
          <w:sz w:val="21"/>
          <w:szCs w:val="21"/>
          <w:highlight w:val="none"/>
          <w:lang w:eastAsia="zh-CN"/>
        </w:rPr>
      </w:pPr>
      <w:r>
        <w:rPr>
          <w:rFonts w:hint="eastAsia" w:ascii="宋体" w:hAnsi="宋体" w:eastAsia="宋体" w:cs="宋体"/>
          <w:b w:val="0"/>
          <w:bCs/>
          <w:sz w:val="21"/>
          <w:szCs w:val="21"/>
          <w:highlight w:val="none"/>
        </w:rPr>
        <w:t>在“双碳”目标引领下，国家层面密集出台政策推动储能与新能源协同发展。《“十四五”新型储能发展实施方案》明确提出“新建新能源项目应合理配置储能设施”。本项目依托政府机关、事业单位、国企厂房等公共建筑及场地建设，作为政策导向性强的示范类项目，统筹配储是落实新能源发展政策的必然选择。从功能价值来看，储能设备可通过“低谷储电、高峰放电”的灵活调节，有效平衡光伏出力的间歇性与公共资源用能的刚性需求，解决电力供需时间错配问题。因此，仁化县光伏项目后期可考虑储能设施建设，以进一步提升项目的能源利用效率与示范引领价值</w:t>
      </w:r>
      <w:r>
        <w:rPr>
          <w:rFonts w:hint="eastAsia" w:ascii="宋体" w:hAnsi="宋体" w:eastAsia="宋体" w:cs="宋体"/>
          <w:b w:val="0"/>
          <w:bCs/>
          <w:sz w:val="21"/>
          <w:szCs w:val="21"/>
          <w:highlight w:val="none"/>
          <w:lang w:eastAsia="zh-CN"/>
        </w:rPr>
        <w:t>。</w:t>
      </w:r>
    </w:p>
    <w:bookmarkEnd w:id="103"/>
    <w:p w14:paraId="029084FB">
      <w:pPr>
        <w:pStyle w:val="9"/>
        <w:keepNext w:val="0"/>
        <w:keepLines w:val="0"/>
        <w:pageBreakBefore w:val="0"/>
        <w:widowControl w:val="0"/>
        <w:kinsoku/>
        <w:wordWrap/>
        <w:overflowPunct/>
        <w:topLinePunct w:val="0"/>
        <w:autoSpaceDE/>
        <w:autoSpaceDN/>
        <w:bidi w:val="0"/>
        <w:adjustRightInd/>
        <w:snapToGrid/>
        <w:spacing w:after="0" w:line="360" w:lineRule="auto"/>
        <w:ind w:left="0" w:firstLine="420" w:firstLineChars="200"/>
        <w:textAlignment w:val="auto"/>
        <w:rPr>
          <w:rFonts w:hint="eastAsia" w:ascii="宋体" w:hAnsi="宋体" w:eastAsia="宋体" w:cs="宋体"/>
          <w:b/>
          <w:bCs/>
          <w:color w:val="auto"/>
          <w:sz w:val="21"/>
          <w:szCs w:val="21"/>
          <w:highlight w:val="none"/>
          <w:u w:val="none"/>
          <w:shd w:val="clear" w:color="auto" w:fill="auto"/>
          <w:lang w:eastAsia="zh-CN"/>
        </w:rPr>
      </w:pPr>
      <w:r>
        <w:rPr>
          <w:rFonts w:hint="eastAsia" w:ascii="宋体" w:hAnsi="宋体" w:eastAsia="宋体" w:cs="宋体"/>
          <w:b w:val="0"/>
          <w:bCs w:val="0"/>
          <w:color w:val="auto"/>
          <w:sz w:val="21"/>
          <w:szCs w:val="21"/>
          <w:highlight w:val="none"/>
          <w:u w:val="none"/>
        </w:rPr>
        <w:t>★</w:t>
      </w:r>
      <w:r>
        <w:rPr>
          <w:rFonts w:hint="eastAsia" w:eastAsia="宋体" w:cs="宋体"/>
          <w:b/>
          <w:bCs/>
          <w:color w:val="000000"/>
          <w:kern w:val="0"/>
          <w:sz w:val="21"/>
          <w:szCs w:val="21"/>
          <w:highlight w:val="none"/>
          <w:lang w:val="en-US" w:eastAsia="zh-CN" w:bidi="ar"/>
        </w:rPr>
        <w:t>六、</w:t>
      </w:r>
      <w:r>
        <w:rPr>
          <w:rFonts w:hint="eastAsia" w:ascii="宋体" w:hAnsi="宋体" w:eastAsia="宋体" w:cs="宋体"/>
          <w:b/>
          <w:bCs/>
          <w:color w:val="000000"/>
          <w:kern w:val="0"/>
          <w:sz w:val="21"/>
          <w:szCs w:val="21"/>
          <w:highlight w:val="none"/>
          <w:lang w:val="en-US" w:eastAsia="zh-CN" w:bidi="ar"/>
        </w:rPr>
        <w:t>报价要求</w:t>
      </w:r>
    </w:p>
    <w:p w14:paraId="26815A92">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1.报价低于最低限价金额的列为无效投标处理。</w:t>
      </w:r>
    </w:p>
    <w:p w14:paraId="336658CE">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2.投标人必须对本项目的全部内容进行报价，报价应为人民币含税全包价，如有缺漏，将导致投标无效。</w:t>
      </w:r>
    </w:p>
    <w:p w14:paraId="2DADB9C6">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七、款项支付</w:t>
      </w:r>
    </w:p>
    <w:p w14:paraId="1788E5C0">
      <w:pPr>
        <w:keepNext w:val="0"/>
        <w:keepLines w:val="0"/>
        <w:pageBreakBefore w:val="0"/>
        <w:widowControl/>
        <w:suppressLineNumbers w:val="0"/>
        <w:kinsoku/>
        <w:wordWrap/>
        <w:overflowPunct/>
        <w:topLinePunct w:val="0"/>
        <w:autoSpaceDE/>
        <w:autoSpaceDN/>
        <w:bidi w:val="0"/>
        <w:adjustRightInd/>
        <w:snapToGrid/>
        <w:spacing w:line="360" w:lineRule="auto"/>
        <w:ind w:firstLine="452" w:firstLineChars="200"/>
        <w:jc w:val="left"/>
        <w:textAlignment w:val="auto"/>
        <w:rPr>
          <w:rFonts w:hint="eastAsia" w:ascii="宋体" w:hAnsi="宋体" w:eastAsia="宋体" w:cs="宋体"/>
          <w:i w:val="0"/>
          <w:iCs w:val="0"/>
          <w:caps w:val="0"/>
          <w:color w:val="222222"/>
          <w:spacing w:val="8"/>
          <w:sz w:val="21"/>
          <w:szCs w:val="21"/>
          <w:highlight w:val="none"/>
          <w:shd w:val="clear" w:color="auto" w:fill="FFFFFF"/>
          <w:lang w:val="en-US" w:eastAsia="zh-CN"/>
        </w:rPr>
      </w:pPr>
      <w:r>
        <w:rPr>
          <w:rFonts w:hint="eastAsia" w:ascii="宋体" w:hAnsi="宋体" w:eastAsia="宋体" w:cs="宋体"/>
          <w:i w:val="0"/>
          <w:iCs w:val="0"/>
          <w:caps w:val="0"/>
          <w:color w:val="222222"/>
          <w:spacing w:val="8"/>
          <w:sz w:val="21"/>
          <w:szCs w:val="21"/>
          <w:highlight w:val="none"/>
          <w:shd w:val="clear" w:color="auto" w:fill="FFFFFF"/>
          <w:lang w:val="en-US" w:eastAsia="zh-CN"/>
        </w:rPr>
        <w:t>1.承包年限从签订之日起算，项目有偿使用权价款</w:t>
      </w:r>
      <w:r>
        <w:rPr>
          <w:rFonts w:hint="eastAsia" w:ascii="宋体" w:hAnsi="宋体" w:eastAsia="宋体" w:cs="宋体"/>
          <w:b w:val="0"/>
          <w:bCs w:val="0"/>
          <w:color w:val="auto"/>
          <w:sz w:val="21"/>
          <w:szCs w:val="21"/>
          <w:highlight w:val="none"/>
          <w:lang w:val="en-US" w:eastAsia="zh-CN"/>
        </w:rPr>
        <w:t>具体</w:t>
      </w:r>
      <w:r>
        <w:rPr>
          <w:rFonts w:hint="eastAsia" w:ascii="宋体" w:hAnsi="宋体" w:eastAsia="宋体" w:cs="宋体"/>
          <w:bCs w:val="0"/>
          <w:color w:val="auto"/>
          <w:kern w:val="2"/>
          <w:sz w:val="21"/>
          <w:szCs w:val="21"/>
          <w:highlight w:val="none"/>
          <w:lang w:val="en-US" w:eastAsia="zh-CN" w:bidi="ar-SA"/>
        </w:rPr>
        <w:t>由招标人与中标人协商确定，以合同签订为准。</w:t>
      </w:r>
    </w:p>
    <w:p w14:paraId="23FAB543">
      <w:pPr>
        <w:keepNext w:val="0"/>
        <w:keepLines w:val="0"/>
        <w:pageBreakBefore w:val="0"/>
        <w:widowControl/>
        <w:suppressLineNumbers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八、项目移交</w:t>
      </w:r>
    </w:p>
    <w:p w14:paraId="5118C23E">
      <w:pPr>
        <w:keepNext w:val="0"/>
        <w:keepLines w:val="0"/>
        <w:pageBreakBefore w:val="0"/>
        <w:widowControl/>
        <w:suppressLineNumbers w:val="0"/>
        <w:kinsoku/>
        <w:wordWrap/>
        <w:overflowPunct/>
        <w:topLinePunct w:val="0"/>
        <w:autoSpaceDE/>
        <w:autoSpaceDN/>
        <w:bidi w:val="0"/>
        <w:adjustRightInd/>
        <w:snapToGrid/>
        <w:spacing w:line="480" w:lineRule="exact"/>
        <w:ind w:firstLine="452" w:firstLineChars="200"/>
        <w:jc w:val="left"/>
        <w:textAlignment w:val="auto"/>
        <w:rPr>
          <w:rFonts w:hint="eastAsia" w:ascii="宋体" w:hAnsi="宋体" w:eastAsia="宋体" w:cs="宋体"/>
          <w:i w:val="0"/>
          <w:iCs w:val="0"/>
          <w:caps w:val="0"/>
          <w:color w:val="222222"/>
          <w:spacing w:val="8"/>
          <w:sz w:val="21"/>
          <w:szCs w:val="21"/>
          <w:highlight w:val="none"/>
          <w:shd w:val="clear" w:color="auto" w:fill="FFFFFF"/>
          <w:lang w:val="en-US" w:eastAsia="zh-CN"/>
        </w:rPr>
      </w:pPr>
      <w:r>
        <w:rPr>
          <w:rFonts w:hint="eastAsia" w:ascii="宋体" w:hAnsi="宋体" w:eastAsia="宋体" w:cs="宋体"/>
          <w:i w:val="0"/>
          <w:iCs w:val="0"/>
          <w:caps w:val="0"/>
          <w:color w:val="222222"/>
          <w:spacing w:val="8"/>
          <w:sz w:val="21"/>
          <w:szCs w:val="21"/>
          <w:highlight w:val="none"/>
          <w:shd w:val="clear" w:color="auto" w:fill="FFFFFF"/>
          <w:lang w:val="en-US" w:eastAsia="zh-CN"/>
        </w:rPr>
        <w:t>1.项目有偿使用期届满时，中标人应向采购人无偿移交所有项目设施及相关权利（确保设施完好，如有损坏需作价赔偿）。</w:t>
      </w:r>
    </w:p>
    <w:p w14:paraId="707D6E92">
      <w:pPr>
        <w:keepNext w:val="0"/>
        <w:keepLines w:val="0"/>
        <w:pageBreakBefore w:val="0"/>
        <w:widowControl/>
        <w:suppressLineNumbers w:val="0"/>
        <w:kinsoku/>
        <w:wordWrap/>
        <w:overflowPunct/>
        <w:topLinePunct w:val="0"/>
        <w:autoSpaceDE/>
        <w:autoSpaceDN/>
        <w:bidi w:val="0"/>
        <w:adjustRightInd/>
        <w:snapToGrid/>
        <w:spacing w:line="480" w:lineRule="exact"/>
        <w:ind w:firstLine="452" w:firstLineChars="200"/>
        <w:jc w:val="left"/>
        <w:textAlignment w:val="auto"/>
        <w:rPr>
          <w:rFonts w:hint="eastAsia" w:ascii="宋体" w:hAnsi="宋体" w:eastAsia="宋体" w:cs="宋体"/>
          <w:i w:val="0"/>
          <w:iCs w:val="0"/>
          <w:caps w:val="0"/>
          <w:color w:val="222222"/>
          <w:spacing w:val="8"/>
          <w:sz w:val="21"/>
          <w:szCs w:val="21"/>
          <w:highlight w:val="none"/>
          <w:shd w:val="clear" w:color="auto" w:fill="FFFFFF"/>
          <w:lang w:val="en-US" w:eastAsia="zh-CN"/>
        </w:rPr>
      </w:pPr>
      <w:r>
        <w:rPr>
          <w:rFonts w:hint="eastAsia" w:ascii="宋体" w:hAnsi="宋体" w:eastAsia="宋体" w:cs="宋体"/>
          <w:i w:val="0"/>
          <w:iCs w:val="0"/>
          <w:caps w:val="0"/>
          <w:color w:val="222222"/>
          <w:spacing w:val="8"/>
          <w:sz w:val="21"/>
          <w:szCs w:val="21"/>
          <w:highlight w:val="none"/>
          <w:shd w:val="clear" w:color="auto" w:fill="FFFFFF"/>
          <w:lang w:val="en-US" w:eastAsia="zh-CN"/>
        </w:rPr>
        <w:t>2.采购人有权依据届时适用法律规定选择项目中标人。</w:t>
      </w:r>
    </w:p>
    <w:p w14:paraId="4B8431CD">
      <w:pPr>
        <w:keepNext w:val="0"/>
        <w:keepLines w:val="0"/>
        <w:pageBreakBefore w:val="0"/>
        <w:widowControl/>
        <w:suppressLineNumbers w:val="0"/>
        <w:kinsoku/>
        <w:wordWrap/>
        <w:overflowPunct/>
        <w:topLinePunct w:val="0"/>
        <w:autoSpaceDE/>
        <w:autoSpaceDN/>
        <w:bidi w:val="0"/>
        <w:adjustRightInd/>
        <w:snapToGrid/>
        <w:spacing w:line="480" w:lineRule="exact"/>
        <w:ind w:firstLine="452" w:firstLineChars="200"/>
        <w:jc w:val="left"/>
        <w:textAlignment w:val="auto"/>
        <w:rPr>
          <w:rFonts w:hint="eastAsia" w:ascii="宋体" w:hAnsi="宋体" w:eastAsia="宋体" w:cs="宋体"/>
          <w:i w:val="0"/>
          <w:iCs w:val="0"/>
          <w:caps w:val="0"/>
          <w:color w:val="222222"/>
          <w:spacing w:val="8"/>
          <w:sz w:val="21"/>
          <w:szCs w:val="21"/>
          <w:highlight w:val="none"/>
          <w:shd w:val="clear" w:color="auto" w:fill="FFFFFF"/>
          <w:lang w:val="en-US" w:eastAsia="zh-CN"/>
        </w:rPr>
      </w:pPr>
      <w:r>
        <w:rPr>
          <w:rFonts w:hint="eastAsia" w:ascii="宋体" w:hAnsi="宋体" w:eastAsia="宋体" w:cs="宋体"/>
          <w:i w:val="0"/>
          <w:iCs w:val="0"/>
          <w:caps w:val="0"/>
          <w:color w:val="222222"/>
          <w:spacing w:val="8"/>
          <w:sz w:val="21"/>
          <w:szCs w:val="21"/>
          <w:highlight w:val="none"/>
          <w:shd w:val="clear" w:color="auto" w:fill="FFFFFF"/>
          <w:lang w:val="en-US" w:eastAsia="zh-CN"/>
        </w:rPr>
        <w:t>3.中标人应在有偿使用期满时清偿所有债务，解除项目设施及相关权益上设置的任何担保。</w:t>
      </w:r>
    </w:p>
    <w:p w14:paraId="5E1A0DA8">
      <w:pPr>
        <w:keepNext w:val="0"/>
        <w:keepLines w:val="0"/>
        <w:pageBreakBefore w:val="0"/>
        <w:widowControl/>
        <w:suppressLineNumbers w:val="0"/>
        <w:kinsoku/>
        <w:wordWrap/>
        <w:overflowPunct/>
        <w:topLinePunct w:val="0"/>
        <w:autoSpaceDE/>
        <w:autoSpaceDN/>
        <w:bidi w:val="0"/>
        <w:adjustRightInd/>
        <w:snapToGrid/>
        <w:spacing w:line="480" w:lineRule="exact"/>
        <w:ind w:firstLine="452" w:firstLineChars="200"/>
        <w:jc w:val="left"/>
        <w:textAlignment w:val="auto"/>
        <w:rPr>
          <w:rFonts w:hint="eastAsia" w:ascii="宋体" w:hAnsi="宋体" w:eastAsia="宋体" w:cs="宋体"/>
          <w:b/>
          <w:bCs/>
          <w:color w:val="auto"/>
          <w:sz w:val="21"/>
          <w:szCs w:val="21"/>
          <w:highlight w:val="none"/>
          <w:u w:val="none"/>
          <w:shd w:val="clear" w:color="auto" w:fill="auto"/>
          <w:lang w:eastAsia="zh-CN"/>
        </w:rPr>
      </w:pPr>
      <w:r>
        <w:rPr>
          <w:rFonts w:hint="eastAsia" w:ascii="宋体" w:hAnsi="宋体" w:eastAsia="宋体" w:cs="宋体"/>
          <w:i w:val="0"/>
          <w:iCs w:val="0"/>
          <w:caps w:val="0"/>
          <w:color w:val="222222"/>
          <w:spacing w:val="8"/>
          <w:sz w:val="21"/>
          <w:szCs w:val="21"/>
          <w:highlight w:val="none"/>
          <w:shd w:val="clear" w:color="auto" w:fill="FFFFFF"/>
          <w:lang w:val="en-US" w:eastAsia="zh-CN"/>
        </w:rPr>
        <w:t>4.有偿使用期满后，有偿使用期间产生的债权债务均由中标人享有和承担，与采购人无关。</w:t>
      </w:r>
    </w:p>
    <w:p w14:paraId="10A1C3FC">
      <w:pPr>
        <w:keepNext w:val="0"/>
        <w:keepLines w:val="0"/>
        <w:pageBreakBefore w:val="0"/>
        <w:widowControl w:val="0"/>
        <w:kinsoku/>
        <w:wordWrap/>
        <w:overflowPunct/>
        <w:topLinePunct w:val="0"/>
        <w:autoSpaceDN/>
        <w:bidi w:val="0"/>
        <w:adjustRightInd/>
        <w:snapToGrid/>
        <w:spacing w:line="560" w:lineRule="exact"/>
        <w:ind w:left="0" w:leftChars="0" w:firstLine="422" w:firstLineChars="200"/>
        <w:textAlignment w:val="auto"/>
        <w:rPr>
          <w:rFonts w:hint="eastAsia" w:ascii="宋体" w:hAnsi="宋体" w:eastAsia="宋体" w:cs="宋体"/>
          <w:b/>
          <w:bCs/>
          <w:color w:val="auto"/>
          <w:sz w:val="21"/>
          <w:szCs w:val="21"/>
          <w:highlight w:val="none"/>
          <w:u w:val="none"/>
          <w:shd w:val="clear" w:color="auto" w:fill="auto"/>
          <w:lang w:eastAsia="zh-CN"/>
        </w:rPr>
      </w:pPr>
      <w:r>
        <w:rPr>
          <w:rFonts w:hint="eastAsia" w:ascii="宋体" w:hAnsi="宋体" w:eastAsia="宋体" w:cs="宋体"/>
          <w:b/>
          <w:bCs/>
          <w:color w:val="auto"/>
          <w:sz w:val="21"/>
          <w:szCs w:val="21"/>
          <w:highlight w:val="none"/>
          <w:u w:val="none"/>
          <w:shd w:val="clear" w:color="auto" w:fill="auto"/>
          <w:lang w:val="en-US" w:eastAsia="zh-CN"/>
        </w:rPr>
        <w:t>九、项目其他</w:t>
      </w:r>
      <w:r>
        <w:rPr>
          <w:rFonts w:hint="eastAsia" w:ascii="宋体" w:hAnsi="宋体" w:eastAsia="宋体" w:cs="宋体"/>
          <w:b/>
          <w:bCs/>
          <w:color w:val="auto"/>
          <w:sz w:val="21"/>
          <w:szCs w:val="21"/>
          <w:highlight w:val="none"/>
          <w:u w:val="none"/>
          <w:shd w:val="clear" w:color="auto" w:fill="auto"/>
          <w:lang w:eastAsia="zh-CN"/>
        </w:rPr>
        <w:t>要求</w:t>
      </w:r>
    </w:p>
    <w:p w14:paraId="6B3B400C">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项目最终设计图纸、接入位置应告知并取得</w:t>
      </w:r>
      <w:r>
        <w:rPr>
          <w:rFonts w:hint="eastAsia" w:ascii="宋体" w:hAnsi="宋体" w:eastAsia="宋体" w:cs="宋体"/>
          <w:color w:val="auto"/>
          <w:sz w:val="21"/>
          <w:szCs w:val="21"/>
          <w:highlight w:val="none"/>
          <w:lang w:eastAsia="zh-CN"/>
        </w:rPr>
        <w:t>招标人</w:t>
      </w:r>
      <w:r>
        <w:rPr>
          <w:rFonts w:hint="eastAsia" w:ascii="宋体" w:hAnsi="宋体" w:eastAsia="宋体" w:cs="宋体"/>
          <w:color w:val="auto"/>
          <w:sz w:val="21"/>
          <w:szCs w:val="21"/>
          <w:highlight w:val="none"/>
        </w:rPr>
        <w:t>确认。</w:t>
      </w:r>
      <w:bookmarkEnd w:id="102"/>
    </w:p>
    <w:bookmarkEnd w:id="101"/>
    <w:p w14:paraId="15336F94">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2.项目采购需求内容未尽事宜最终以签订的合同为准。</w:t>
      </w:r>
    </w:p>
    <w:p w14:paraId="5347C717">
      <w:pPr>
        <w:pStyle w:val="4"/>
        <w:rPr>
          <w:rFonts w:hint="eastAsia" w:ascii="宋体" w:hAnsi="宋体" w:eastAsia="宋体" w:cs="宋体"/>
          <w:b/>
          <w:bCs/>
          <w:i w:val="0"/>
          <w:iCs w:val="0"/>
          <w:caps w:val="0"/>
          <w:color w:val="222222"/>
          <w:spacing w:val="8"/>
          <w:sz w:val="21"/>
          <w:szCs w:val="21"/>
          <w:highlight w:val="none"/>
          <w:shd w:val="clear" w:color="auto" w:fill="FFFFFF"/>
          <w:lang w:val="en-US" w:eastAsia="zh-CN"/>
        </w:rPr>
      </w:pPr>
    </w:p>
    <w:p w14:paraId="62F1D362">
      <w:pPr>
        <w:rPr>
          <w:rFonts w:hint="eastAsia" w:ascii="宋体" w:hAnsi="宋体" w:eastAsia="宋体" w:cs="宋体"/>
          <w:b/>
          <w:bCs/>
          <w:i w:val="0"/>
          <w:iCs w:val="0"/>
          <w:caps w:val="0"/>
          <w:color w:val="222222"/>
          <w:spacing w:val="8"/>
          <w:sz w:val="21"/>
          <w:szCs w:val="21"/>
          <w:highlight w:val="none"/>
          <w:shd w:val="clear" w:color="auto" w:fill="FFFFFF"/>
          <w:lang w:val="en-US" w:eastAsia="zh-CN"/>
        </w:rPr>
      </w:pPr>
    </w:p>
    <w:p w14:paraId="5DE866DA">
      <w:pPr>
        <w:pStyle w:val="4"/>
        <w:jc w:val="both"/>
        <w:rPr>
          <w:rFonts w:hint="eastAsia"/>
        </w:rPr>
      </w:pPr>
    </w:p>
    <w:p w14:paraId="2C65E6AB">
      <w:pPr>
        <w:rPr>
          <w:rFonts w:hint="eastAsia" w:ascii="宋体" w:hAnsi="宋体" w:eastAsia="宋体" w:cs="宋体"/>
          <w:color w:val="auto"/>
          <w:highlight w:val="none"/>
        </w:rPr>
      </w:pPr>
      <w:r>
        <w:rPr>
          <w:rFonts w:hint="eastAsia"/>
        </w:rPr>
        <w:br w:type="page"/>
      </w:r>
    </w:p>
    <w:p w14:paraId="0EB3B3AE">
      <w:pPr>
        <w:jc w:val="center"/>
        <w:rPr>
          <w:rFonts w:hint="eastAsia" w:ascii="宋体" w:hAnsi="宋体" w:eastAsia="宋体" w:cs="宋体"/>
          <w:color w:val="auto"/>
          <w:highlight w:val="none"/>
        </w:rPr>
      </w:pPr>
      <w:r>
        <w:rPr>
          <w:rFonts w:hint="eastAsia" w:ascii="宋体" w:hAnsi="宋体" w:eastAsia="宋体" w:cs="宋体"/>
          <w:b/>
          <w:color w:val="auto"/>
          <w:kern w:val="44"/>
          <w:sz w:val="44"/>
          <w:highlight w:val="none"/>
        </w:rPr>
        <w:t>第四章 评标方法</w:t>
      </w:r>
    </w:p>
    <w:p w14:paraId="7CA50C29">
      <w:pPr>
        <w:adjustRightInd w:val="0"/>
        <w:snapToGrid w:val="0"/>
        <w:ind w:firstLine="420" w:firstLineChars="200"/>
        <w:rPr>
          <w:rFonts w:hint="eastAsia" w:ascii="宋体" w:hAnsi="宋体" w:eastAsia="宋体" w:cs="宋体"/>
          <w:b/>
          <w:color w:val="auto"/>
          <w:kern w:val="0"/>
          <w:szCs w:val="21"/>
        </w:rPr>
      </w:pPr>
      <w:r>
        <w:rPr>
          <w:rFonts w:hint="eastAsia" w:ascii="宋体" w:hAnsi="宋体" w:eastAsia="宋体" w:cs="宋体"/>
          <w:bCs/>
          <w:color w:val="auto"/>
          <w:kern w:val="0"/>
          <w:szCs w:val="21"/>
        </w:rPr>
        <w:t>本项目将按照招标文件第一章投标人须知中“五 开标及评标”、“六 确定中标”及本章的规定评标。</w:t>
      </w:r>
    </w:p>
    <w:p w14:paraId="0AE440E2">
      <w:pPr>
        <w:adjustRightInd w:val="0"/>
        <w:snapToGrid w:val="0"/>
        <w:ind w:firstLine="422" w:firstLineChars="200"/>
        <w:rPr>
          <w:rFonts w:hint="eastAsia" w:ascii="宋体" w:hAnsi="宋体" w:eastAsia="宋体" w:cs="宋体"/>
          <w:b/>
          <w:color w:val="auto"/>
          <w:kern w:val="0"/>
          <w:szCs w:val="21"/>
        </w:rPr>
      </w:pPr>
      <w:r>
        <w:rPr>
          <w:rFonts w:hint="eastAsia" w:ascii="宋体" w:hAnsi="宋体" w:eastAsia="宋体" w:cs="宋体"/>
          <w:b/>
          <w:color w:val="auto"/>
          <w:kern w:val="0"/>
          <w:szCs w:val="21"/>
        </w:rPr>
        <w:t>一、评标方法</w:t>
      </w:r>
    </w:p>
    <w:p w14:paraId="7628DE04">
      <w:pPr>
        <w:adjustRightInd w:val="0"/>
        <w:snapToGrid w:val="0"/>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本项目采用</w:t>
      </w:r>
      <w:r>
        <w:rPr>
          <w:rFonts w:hint="eastAsia" w:ascii="宋体" w:hAnsi="宋体" w:eastAsia="宋体" w:cs="宋体"/>
          <w:color w:val="auto"/>
          <w:kern w:val="0"/>
          <w:szCs w:val="21"/>
          <w:u w:val="single"/>
        </w:rPr>
        <w:t>综合评分法</w:t>
      </w:r>
      <w:r>
        <w:rPr>
          <w:rFonts w:hint="eastAsia" w:ascii="宋体" w:hAnsi="宋体" w:eastAsia="宋体" w:cs="宋体"/>
          <w:color w:val="auto"/>
          <w:kern w:val="0"/>
          <w:szCs w:val="21"/>
        </w:rPr>
        <w:t>进行评标。采用综合评分法时评分标准和评分细则详见后附《评审细则》。</w:t>
      </w:r>
    </w:p>
    <w:p w14:paraId="21DE7F3C">
      <w:pPr>
        <w:adjustRightInd w:val="0"/>
        <w:snapToGrid w:val="0"/>
        <w:ind w:firstLine="422" w:firstLineChars="200"/>
        <w:textAlignment w:val="baseline"/>
        <w:rPr>
          <w:rFonts w:hint="eastAsia" w:ascii="宋体" w:hAnsi="宋体" w:eastAsia="宋体" w:cs="宋体"/>
          <w:b/>
          <w:color w:val="auto"/>
          <w:kern w:val="0"/>
          <w:szCs w:val="21"/>
        </w:rPr>
      </w:pPr>
      <w:r>
        <w:rPr>
          <w:rFonts w:hint="eastAsia" w:ascii="宋体" w:hAnsi="宋体" w:eastAsia="宋体" w:cs="宋体"/>
          <w:b/>
          <w:color w:val="auto"/>
          <w:kern w:val="0"/>
          <w:szCs w:val="21"/>
        </w:rPr>
        <w:t>二、评标原则及程序</w:t>
      </w:r>
    </w:p>
    <w:p w14:paraId="7598D1A5">
      <w:pPr>
        <w:adjustRightInd w:val="0"/>
        <w:snapToGrid w:val="0"/>
        <w:ind w:firstLine="422" w:firstLineChars="200"/>
        <w:textAlignment w:val="baseline"/>
        <w:rPr>
          <w:rFonts w:hint="eastAsia" w:ascii="宋体" w:hAnsi="宋体" w:eastAsia="宋体" w:cs="宋体"/>
          <w:b/>
          <w:color w:val="auto"/>
          <w:kern w:val="0"/>
          <w:szCs w:val="21"/>
        </w:rPr>
      </w:pPr>
      <w:r>
        <w:rPr>
          <w:rFonts w:hint="eastAsia" w:ascii="宋体" w:hAnsi="宋体" w:eastAsia="宋体" w:cs="宋体"/>
          <w:b/>
          <w:color w:val="auto"/>
          <w:kern w:val="0"/>
          <w:szCs w:val="21"/>
        </w:rPr>
        <w:t>（一）评标原则</w:t>
      </w:r>
    </w:p>
    <w:p w14:paraId="70DFC181">
      <w:pPr>
        <w:adjustRightInd w:val="0"/>
        <w:snapToGrid w:val="0"/>
        <w:ind w:firstLine="420" w:firstLineChars="200"/>
        <w:textAlignment w:val="baseline"/>
        <w:rPr>
          <w:rFonts w:hint="eastAsia" w:ascii="宋体" w:hAnsi="宋体" w:eastAsia="宋体" w:cs="宋体"/>
          <w:b/>
          <w:color w:val="auto"/>
          <w:kern w:val="0"/>
          <w:szCs w:val="21"/>
        </w:rPr>
      </w:pPr>
      <w:r>
        <w:rPr>
          <w:rFonts w:hint="eastAsia" w:ascii="宋体" w:hAnsi="宋体" w:eastAsia="宋体" w:cs="宋体"/>
          <w:color w:val="auto"/>
          <w:kern w:val="0"/>
        </w:rPr>
        <w:t>评标委员会应当按照客观、公正、审慎的原则，根据采购文件规定的评审程序、评审方法和评审标准进行独立评审。采购文件内容违反国家有关强制性规定的，评标委员会应当停止评审并向采购人或者采购代理机构说明情况。</w:t>
      </w:r>
    </w:p>
    <w:p w14:paraId="48CDF5C1">
      <w:pPr>
        <w:adjustRightInd w:val="0"/>
        <w:snapToGrid w:val="0"/>
        <w:ind w:firstLine="422" w:firstLineChars="200"/>
        <w:textAlignment w:val="baseline"/>
        <w:rPr>
          <w:rFonts w:hint="eastAsia" w:ascii="宋体" w:hAnsi="宋体" w:eastAsia="宋体" w:cs="宋体"/>
          <w:b/>
          <w:color w:val="auto"/>
          <w:kern w:val="0"/>
          <w:szCs w:val="21"/>
        </w:rPr>
      </w:pPr>
      <w:r>
        <w:rPr>
          <w:rFonts w:hint="eastAsia" w:ascii="宋体" w:hAnsi="宋体" w:eastAsia="宋体" w:cs="宋体"/>
          <w:b/>
          <w:color w:val="auto"/>
          <w:kern w:val="0"/>
          <w:szCs w:val="21"/>
        </w:rPr>
        <w:t>（二）评标程序</w:t>
      </w:r>
    </w:p>
    <w:p w14:paraId="3CA1A7FE">
      <w:pPr>
        <w:adjustRightInd w:val="0"/>
        <w:snapToGrid w:val="0"/>
        <w:ind w:firstLine="422" w:firstLineChars="200"/>
        <w:textAlignment w:val="baseline"/>
        <w:rPr>
          <w:rFonts w:hint="eastAsia" w:ascii="宋体" w:hAnsi="宋体" w:eastAsia="宋体" w:cs="宋体"/>
          <w:b/>
          <w:color w:val="auto"/>
          <w:kern w:val="0"/>
          <w:szCs w:val="21"/>
        </w:rPr>
      </w:pPr>
      <w:r>
        <w:rPr>
          <w:rFonts w:hint="eastAsia" w:ascii="宋体" w:hAnsi="宋体" w:eastAsia="宋体" w:cs="宋体"/>
          <w:b/>
          <w:color w:val="auto"/>
          <w:kern w:val="0"/>
          <w:szCs w:val="21"/>
        </w:rPr>
        <w:t>1、资格审查</w:t>
      </w:r>
    </w:p>
    <w:p w14:paraId="52E5ADA9">
      <w:pPr>
        <w:adjustRightInd w:val="0"/>
        <w:snapToGrid w:val="0"/>
        <w:ind w:firstLine="420" w:firstLineChars="200"/>
        <w:textAlignment w:val="baseline"/>
        <w:rPr>
          <w:rFonts w:hint="eastAsia" w:ascii="宋体" w:hAnsi="宋体" w:eastAsia="宋体" w:cs="宋体"/>
          <w:color w:val="auto"/>
          <w:kern w:val="0"/>
          <w:szCs w:val="21"/>
        </w:rPr>
      </w:pPr>
      <w:r>
        <w:rPr>
          <w:rFonts w:hint="eastAsia" w:ascii="宋体" w:hAnsi="宋体" w:eastAsia="宋体" w:cs="宋体"/>
          <w:color w:val="auto"/>
          <w:kern w:val="0"/>
          <w:szCs w:val="21"/>
        </w:rPr>
        <w:t>1.1详见投标人须知22条。资格审查表详见本章附件1。</w:t>
      </w:r>
    </w:p>
    <w:p w14:paraId="37544F2A">
      <w:pPr>
        <w:adjustRightInd w:val="0"/>
        <w:snapToGrid w:val="0"/>
        <w:ind w:firstLine="422" w:firstLineChars="200"/>
        <w:rPr>
          <w:rFonts w:hint="eastAsia" w:ascii="宋体" w:hAnsi="宋体" w:eastAsia="宋体" w:cs="宋体"/>
          <w:b/>
          <w:bCs/>
          <w:color w:val="auto"/>
          <w:kern w:val="0"/>
          <w:szCs w:val="21"/>
        </w:rPr>
      </w:pPr>
      <w:r>
        <w:rPr>
          <w:rFonts w:hint="eastAsia" w:ascii="宋体" w:hAnsi="宋体" w:eastAsia="宋体" w:cs="宋体"/>
          <w:b/>
          <w:bCs/>
          <w:color w:val="auto"/>
          <w:kern w:val="0"/>
          <w:szCs w:val="21"/>
        </w:rPr>
        <w:t>2、符合性审查</w:t>
      </w:r>
    </w:p>
    <w:p w14:paraId="7CA6D69D">
      <w:pPr>
        <w:adjustRightInd w:val="0"/>
        <w:snapToGrid w:val="0"/>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2.1详见投标人须知23条。符合性审查表详见本章附件2。</w:t>
      </w:r>
    </w:p>
    <w:p w14:paraId="60CBAB9F">
      <w:pPr>
        <w:adjustRightInd w:val="0"/>
        <w:snapToGrid w:val="0"/>
        <w:ind w:firstLine="422" w:firstLineChars="200"/>
        <w:rPr>
          <w:rFonts w:hint="eastAsia" w:ascii="宋体" w:hAnsi="宋体" w:eastAsia="宋体" w:cs="宋体"/>
          <w:b/>
          <w:color w:val="auto"/>
          <w:kern w:val="0"/>
          <w:szCs w:val="21"/>
        </w:rPr>
      </w:pPr>
      <w:r>
        <w:rPr>
          <w:rFonts w:hint="eastAsia" w:ascii="宋体" w:hAnsi="宋体" w:eastAsia="宋体" w:cs="宋体"/>
          <w:b/>
          <w:color w:val="auto"/>
          <w:kern w:val="0"/>
          <w:szCs w:val="21"/>
        </w:rPr>
        <w:t>3、样品及演示</w:t>
      </w:r>
    </w:p>
    <w:p w14:paraId="6805D876">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3.1</w:t>
      </w:r>
      <w:r>
        <w:rPr>
          <w:rFonts w:hint="eastAsia" w:ascii="宋体" w:hAnsi="宋体" w:eastAsia="宋体" w:cs="宋体"/>
          <w:color w:val="auto"/>
          <w:kern w:val="0"/>
          <w:szCs w:val="21"/>
        </w:rPr>
        <w:t>投标人须知表11.3条</w:t>
      </w:r>
      <w:r>
        <w:rPr>
          <w:rFonts w:hint="eastAsia" w:ascii="宋体" w:hAnsi="宋体" w:eastAsia="宋体" w:cs="宋体"/>
          <w:color w:val="auto"/>
          <w:szCs w:val="21"/>
        </w:rPr>
        <w:t>中要求投标人提供样品或演示的，按照</w:t>
      </w:r>
      <w:r>
        <w:rPr>
          <w:rFonts w:hint="eastAsia" w:ascii="宋体" w:hAnsi="宋体" w:eastAsia="宋体" w:cs="宋体"/>
          <w:color w:val="auto"/>
          <w:kern w:val="0"/>
          <w:szCs w:val="21"/>
        </w:rPr>
        <w:t>投标人须知表25.1条</w:t>
      </w:r>
      <w:r>
        <w:rPr>
          <w:rFonts w:hint="eastAsia" w:ascii="宋体" w:hAnsi="宋体" w:eastAsia="宋体" w:cs="宋体"/>
          <w:color w:val="auto"/>
          <w:szCs w:val="21"/>
        </w:rPr>
        <w:t>中确定的评审方法以及评审标准进行评审。(样品或演示属于符合性审查的，按照</w:t>
      </w:r>
      <w:r>
        <w:rPr>
          <w:rFonts w:hint="eastAsia" w:ascii="宋体" w:hAnsi="宋体" w:eastAsia="宋体" w:cs="宋体"/>
          <w:color w:val="auto"/>
          <w:kern w:val="0"/>
          <w:szCs w:val="21"/>
        </w:rPr>
        <w:t>投标人须知22条</w:t>
      </w:r>
      <w:r>
        <w:rPr>
          <w:rFonts w:hint="eastAsia" w:ascii="宋体" w:hAnsi="宋体" w:eastAsia="宋体" w:cs="宋体"/>
          <w:color w:val="auto"/>
          <w:szCs w:val="21"/>
        </w:rPr>
        <w:t>规定执行）</w:t>
      </w:r>
    </w:p>
    <w:p w14:paraId="414F165B">
      <w:pPr>
        <w:adjustRightInd w:val="0"/>
        <w:snapToGrid w:val="0"/>
        <w:ind w:firstLine="422" w:firstLineChars="200"/>
        <w:rPr>
          <w:rFonts w:hint="eastAsia" w:ascii="宋体" w:hAnsi="宋体" w:eastAsia="宋体" w:cs="宋体"/>
          <w:b/>
          <w:bCs/>
          <w:color w:val="auto"/>
          <w:kern w:val="0"/>
          <w:szCs w:val="21"/>
        </w:rPr>
      </w:pPr>
      <w:r>
        <w:rPr>
          <w:rFonts w:hint="eastAsia" w:ascii="宋体" w:hAnsi="宋体" w:eastAsia="宋体" w:cs="宋体"/>
          <w:b/>
          <w:color w:val="auto"/>
          <w:kern w:val="0"/>
          <w:szCs w:val="21"/>
        </w:rPr>
        <w:t>4</w:t>
      </w:r>
      <w:r>
        <w:rPr>
          <w:rFonts w:hint="eastAsia" w:ascii="宋体" w:hAnsi="宋体" w:eastAsia="宋体" w:cs="宋体"/>
          <w:b/>
          <w:bCs/>
          <w:color w:val="auto"/>
          <w:kern w:val="0"/>
          <w:szCs w:val="21"/>
        </w:rPr>
        <w:t>、同一品牌产品</w:t>
      </w:r>
    </w:p>
    <w:p w14:paraId="78B28363">
      <w:pPr>
        <w:adjustRightInd w:val="0"/>
        <w:snapToGrid w:val="0"/>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4.1通过资格审查、符合性审查的不同品牌投标人不足3家的，按照</w:t>
      </w:r>
      <w:r>
        <w:rPr>
          <w:rFonts w:hint="eastAsia" w:ascii="宋体" w:hAnsi="宋体" w:eastAsia="宋体" w:cs="宋体"/>
          <w:color w:val="auto"/>
          <w:kern w:val="0"/>
          <w:szCs w:val="21"/>
        </w:rPr>
        <w:t>投标人须知28条第（1）款</w:t>
      </w:r>
      <w:r>
        <w:rPr>
          <w:rFonts w:hint="eastAsia" w:ascii="宋体" w:hAnsi="宋体" w:eastAsia="宋体" w:cs="宋体"/>
          <w:color w:val="auto"/>
          <w:szCs w:val="21"/>
        </w:rPr>
        <w:t>执行</w:t>
      </w:r>
      <w:r>
        <w:rPr>
          <w:rFonts w:hint="eastAsia" w:ascii="宋体" w:hAnsi="宋体" w:eastAsia="宋体" w:cs="宋体"/>
          <w:color w:val="auto"/>
          <w:kern w:val="0"/>
          <w:szCs w:val="21"/>
        </w:rPr>
        <w:t>。</w:t>
      </w:r>
    </w:p>
    <w:p w14:paraId="4064199A">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4.2提供相同品牌产品且通过资格审查、符合性审查的不同投标人，按一家投标人计算。</w:t>
      </w:r>
    </w:p>
    <w:p w14:paraId="4EC596F9">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4.3如一个分包内只有一种产品，不同投标人所投产品为同一品牌的，按如下方式处理：</w:t>
      </w:r>
    </w:p>
    <w:p w14:paraId="1D69F01A">
      <w:pPr>
        <w:numPr>
          <w:ilvl w:val="0"/>
          <w:numId w:val="10"/>
        </w:num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如本项目使用最低评标价法，提供相同品牌产品的不同投标人以其中通过资格审查、符合性审查且报价最低的参加比较及评价；报价相同的，按</w:t>
      </w:r>
      <w:r>
        <w:rPr>
          <w:rFonts w:hint="eastAsia" w:ascii="宋体" w:hAnsi="宋体" w:eastAsia="宋体" w:cs="宋体"/>
          <w:color w:val="auto"/>
          <w:kern w:val="0"/>
          <w:szCs w:val="21"/>
        </w:rPr>
        <w:t>本章第8条</w:t>
      </w:r>
      <w:r>
        <w:rPr>
          <w:rFonts w:hint="eastAsia" w:ascii="宋体" w:hAnsi="宋体" w:eastAsia="宋体" w:cs="宋体"/>
          <w:color w:val="auto"/>
          <w:szCs w:val="21"/>
        </w:rPr>
        <w:t>“推荐中标候选人的原则”规定执行；未规定的采取随机抽取方式确定，其他</w:t>
      </w:r>
      <w:r>
        <w:rPr>
          <w:rFonts w:hint="eastAsia" w:ascii="宋体" w:hAnsi="宋体" w:eastAsia="宋体" w:cs="宋体"/>
          <w:b/>
          <w:bCs/>
          <w:color w:val="auto"/>
          <w:szCs w:val="21"/>
        </w:rPr>
        <w:t>投标无效</w:t>
      </w:r>
      <w:r>
        <w:rPr>
          <w:rFonts w:hint="eastAsia" w:ascii="宋体" w:hAnsi="宋体" w:eastAsia="宋体" w:cs="宋体"/>
          <w:color w:val="auto"/>
          <w:szCs w:val="21"/>
        </w:rPr>
        <w:t>。</w:t>
      </w:r>
    </w:p>
    <w:p w14:paraId="330EDDF0">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2）如本项目使用综合评分法，评审后得分最高的同品牌投标人获得中标人推荐资格；评审得分相同的，按本章第8条“推荐中标候选人的原则”规定执行；未规定的采取随机抽取方式确定，其他同品牌投标人不作为中标候选人。</w:t>
      </w:r>
    </w:p>
    <w:p w14:paraId="1AB50CD3">
      <w:pPr>
        <w:adjustRightInd w:val="0"/>
        <w:snapToGrid w:val="0"/>
        <w:ind w:firstLine="420" w:firstLineChars="200"/>
        <w:rPr>
          <w:rFonts w:hint="eastAsia" w:ascii="宋体" w:hAnsi="宋体" w:eastAsia="宋体" w:cs="宋体"/>
          <w:color w:val="auto"/>
          <w:kern w:val="0"/>
          <w:szCs w:val="21"/>
        </w:rPr>
      </w:pPr>
      <w:r>
        <w:rPr>
          <w:rFonts w:hint="eastAsia" w:ascii="宋体" w:hAnsi="宋体" w:eastAsia="宋体" w:cs="宋体"/>
          <w:color w:val="auto"/>
          <w:szCs w:val="21"/>
        </w:rPr>
        <w:t>4.4如一个分包内包含多种产品的，采购人或采购代理机构将在招标文件中载明核心产品，多家投标人提供的核心产品品牌相同的，</w:t>
      </w:r>
      <w:r>
        <w:rPr>
          <w:rFonts w:hint="eastAsia" w:ascii="宋体" w:hAnsi="宋体" w:eastAsia="宋体" w:cs="宋体"/>
          <w:color w:val="auto"/>
          <w:kern w:val="0"/>
          <w:szCs w:val="21"/>
        </w:rPr>
        <w:t>按本章第4.3条规定处理。</w:t>
      </w:r>
    </w:p>
    <w:p w14:paraId="009077DE">
      <w:pPr>
        <w:adjustRightInd w:val="0"/>
        <w:snapToGrid w:val="0"/>
        <w:ind w:firstLine="422" w:firstLineChars="200"/>
        <w:rPr>
          <w:rFonts w:hint="eastAsia" w:ascii="宋体" w:hAnsi="宋体" w:eastAsia="宋体" w:cs="宋体"/>
          <w:b/>
          <w:bCs/>
          <w:color w:val="auto"/>
          <w:kern w:val="0"/>
          <w:szCs w:val="21"/>
        </w:rPr>
      </w:pPr>
      <w:r>
        <w:rPr>
          <w:rFonts w:hint="eastAsia" w:ascii="宋体" w:hAnsi="宋体" w:eastAsia="宋体" w:cs="宋体"/>
          <w:b/>
          <w:color w:val="auto"/>
          <w:kern w:val="0"/>
          <w:szCs w:val="21"/>
        </w:rPr>
        <w:t>5</w:t>
      </w:r>
      <w:r>
        <w:rPr>
          <w:rFonts w:hint="eastAsia" w:ascii="宋体" w:hAnsi="宋体" w:eastAsia="宋体" w:cs="宋体"/>
          <w:b/>
          <w:bCs/>
          <w:color w:val="auto"/>
          <w:kern w:val="0"/>
          <w:szCs w:val="21"/>
        </w:rPr>
        <w:t>、比较及评价</w:t>
      </w:r>
    </w:p>
    <w:p w14:paraId="54039F0B">
      <w:pPr>
        <w:adjustRightInd w:val="0"/>
        <w:snapToGrid w:val="0"/>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5.1评标委员会对通过符合性审查的投标文件进行比较和评价。</w:t>
      </w:r>
    </w:p>
    <w:p w14:paraId="0EBCE900">
      <w:pPr>
        <w:adjustRightInd w:val="0"/>
        <w:snapToGrid w:val="0"/>
        <w:ind w:firstLine="420" w:firstLineChars="200"/>
        <w:rPr>
          <w:rFonts w:hint="eastAsia" w:ascii="宋体" w:hAnsi="宋体" w:eastAsia="宋体" w:cs="宋体"/>
          <w:color w:val="auto"/>
          <w:kern w:val="0"/>
          <w:szCs w:val="21"/>
        </w:rPr>
      </w:pPr>
      <w:r>
        <w:rPr>
          <w:rFonts w:hint="eastAsia" w:ascii="宋体" w:hAnsi="宋体" w:eastAsia="宋体" w:cs="宋体"/>
          <w:color w:val="auto"/>
          <w:kern w:val="0"/>
          <w:szCs w:val="21"/>
        </w:rPr>
        <w:t>5.2在评标期间，对投标文件的澄清按投标人须知24条内容执行。</w:t>
      </w:r>
    </w:p>
    <w:p w14:paraId="58FAA75F">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5.3评标委员会认为投标人的报价明显低于其他通过符合性审查的投标人报价，有可能影响产品质量或者不能诚信履约的，评标委员会应当要求其在评标现场合理的时间（</w:t>
      </w:r>
      <w:r>
        <w:rPr>
          <w:rFonts w:hint="eastAsia" w:ascii="宋体" w:hAnsi="宋体" w:eastAsia="宋体" w:cs="宋体"/>
          <w:color w:val="auto"/>
          <w:kern w:val="0"/>
          <w:szCs w:val="21"/>
        </w:rPr>
        <w:t>接到通知后</w:t>
      </w:r>
      <w:r>
        <w:rPr>
          <w:rFonts w:hint="eastAsia" w:ascii="宋体" w:hAnsi="宋体" w:eastAsia="宋体" w:cs="宋体"/>
          <w:color w:val="auto"/>
          <w:kern w:val="0"/>
          <w:szCs w:val="21"/>
          <w:u w:val="single"/>
        </w:rPr>
        <w:t xml:space="preserve"> 0.5 </w:t>
      </w:r>
      <w:r>
        <w:rPr>
          <w:rFonts w:hint="eastAsia" w:ascii="宋体" w:hAnsi="宋体" w:eastAsia="宋体" w:cs="宋体"/>
          <w:color w:val="auto"/>
          <w:kern w:val="0"/>
          <w:szCs w:val="21"/>
        </w:rPr>
        <w:t>小时</w:t>
      </w:r>
      <w:r>
        <w:rPr>
          <w:rFonts w:hint="eastAsia" w:ascii="宋体" w:hAnsi="宋体" w:eastAsia="宋体" w:cs="宋体"/>
          <w:color w:val="auto"/>
          <w:szCs w:val="21"/>
        </w:rPr>
        <w:t>）内提供书面说明，并提交相关证明材料，</w:t>
      </w:r>
      <w:r>
        <w:rPr>
          <w:rFonts w:hint="eastAsia" w:ascii="宋体" w:hAnsi="宋体" w:eastAsia="宋体" w:cs="宋体"/>
          <w:color w:val="auto"/>
          <w:kern w:val="0"/>
          <w:szCs w:val="21"/>
        </w:rPr>
        <w:t>投标人不能证明其报价合理性的，评标委员会应当将</w:t>
      </w:r>
      <w:r>
        <w:rPr>
          <w:rFonts w:hint="eastAsia" w:ascii="宋体" w:hAnsi="宋体" w:eastAsia="宋体" w:cs="宋体"/>
          <w:color w:val="auto"/>
          <w:szCs w:val="21"/>
        </w:rPr>
        <w:t>其投标作为</w:t>
      </w:r>
      <w:r>
        <w:rPr>
          <w:rFonts w:hint="eastAsia" w:ascii="宋体" w:hAnsi="宋体" w:eastAsia="宋体" w:cs="宋体"/>
          <w:b/>
          <w:bCs/>
          <w:color w:val="auto"/>
          <w:szCs w:val="21"/>
        </w:rPr>
        <w:t>无效投标处理</w:t>
      </w:r>
      <w:r>
        <w:rPr>
          <w:rFonts w:hint="eastAsia" w:ascii="宋体" w:hAnsi="宋体" w:eastAsia="宋体" w:cs="宋体"/>
          <w:color w:val="auto"/>
          <w:szCs w:val="21"/>
        </w:rPr>
        <w:t>。</w:t>
      </w:r>
    </w:p>
    <w:p w14:paraId="7A898118">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投标人的书面说明材料包含货物本身成本、人工费用、运输、税收等，以及报价不会影响产品质量或诚信履约能力的说明等。</w:t>
      </w:r>
    </w:p>
    <w:p w14:paraId="236274BC">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投标人的书面说明应当签字确认或者加盖公章，否则无效。书面说明的签字确认，由其法定代表人（非法人单位负责人或自然人本人）或者其授权代表签字确认。</w:t>
      </w:r>
    </w:p>
    <w:p w14:paraId="174C3B2D">
      <w:p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投标人提供书面说明后，评标委员会应当结合采购项目采购需求、专业实际情况、供应商财务状况报告、与其他投标人比较情况等就投标人的书面说明进行审查评价。投标人如有下列情况的，评标委员会应当将其投标文件作为无效处理：</w:t>
      </w:r>
    </w:p>
    <w:p w14:paraId="06FFE3C3">
      <w:pPr>
        <w:numPr>
          <w:ilvl w:val="0"/>
          <w:numId w:val="11"/>
        </w:num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拒绝或者变相拒绝提供有效书面说明；</w:t>
      </w:r>
    </w:p>
    <w:p w14:paraId="0565BABA">
      <w:pPr>
        <w:numPr>
          <w:ilvl w:val="0"/>
          <w:numId w:val="11"/>
        </w:numPr>
        <w:adjustRightInd w:val="0"/>
        <w:snapToGrid w:val="0"/>
        <w:ind w:firstLine="420" w:firstLineChars="200"/>
        <w:rPr>
          <w:rFonts w:hint="eastAsia" w:ascii="宋体" w:hAnsi="宋体" w:eastAsia="宋体" w:cs="宋体"/>
          <w:color w:val="auto"/>
          <w:szCs w:val="21"/>
        </w:rPr>
      </w:pPr>
      <w:r>
        <w:rPr>
          <w:rFonts w:hint="eastAsia" w:ascii="宋体" w:hAnsi="宋体" w:eastAsia="宋体" w:cs="宋体"/>
          <w:color w:val="auto"/>
          <w:szCs w:val="21"/>
        </w:rPr>
        <w:t>书面说明不能证明其报价合理性的；</w:t>
      </w:r>
    </w:p>
    <w:p w14:paraId="194E1AA8">
      <w:pPr>
        <w:adjustRightInd w:val="0"/>
        <w:snapToGrid w:val="0"/>
        <w:ind w:firstLine="420" w:firstLineChars="200"/>
        <w:rPr>
          <w:rFonts w:hint="eastAsia" w:ascii="宋体" w:hAnsi="宋体" w:eastAsia="宋体" w:cs="宋体"/>
          <w:bCs/>
          <w:color w:val="auto"/>
          <w:kern w:val="0"/>
          <w:szCs w:val="21"/>
          <w:highlight w:val="none"/>
        </w:rPr>
      </w:pPr>
      <w:r>
        <w:rPr>
          <w:rFonts w:hint="eastAsia" w:ascii="宋体" w:hAnsi="宋体" w:eastAsia="宋体" w:cs="宋体"/>
          <w:color w:val="auto"/>
          <w:szCs w:val="21"/>
        </w:rPr>
        <w:t>未在规定时间内递交有效书面说明书的。</w:t>
      </w:r>
    </w:p>
    <w:p w14:paraId="50A8EC39">
      <w:pPr>
        <w:adjustRightInd w:val="0"/>
        <w:snapToGrid w:val="0"/>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lang w:val="en-US" w:eastAsia="zh-CN"/>
        </w:rPr>
        <w:t>6</w:t>
      </w:r>
      <w:r>
        <w:rPr>
          <w:rFonts w:hint="eastAsia" w:ascii="宋体" w:hAnsi="宋体" w:eastAsia="宋体" w:cs="宋体"/>
          <w:b/>
          <w:bCs/>
          <w:color w:val="auto"/>
          <w:kern w:val="0"/>
          <w:szCs w:val="21"/>
          <w:highlight w:val="none"/>
        </w:rPr>
        <w:t>、投标无效情况详见投标人须知。</w:t>
      </w:r>
    </w:p>
    <w:p w14:paraId="002747EC">
      <w:pPr>
        <w:adjustRightInd w:val="0"/>
        <w:snapToGrid w:val="0"/>
        <w:ind w:firstLine="422" w:firstLineChars="200"/>
        <w:rPr>
          <w:rFonts w:hint="eastAsia" w:ascii="宋体" w:hAnsi="宋体" w:eastAsia="宋体" w:cs="宋体"/>
          <w:b/>
          <w:bCs/>
          <w:color w:val="auto"/>
          <w:kern w:val="0"/>
          <w:szCs w:val="21"/>
          <w:highlight w:val="none"/>
        </w:rPr>
      </w:pPr>
      <w:r>
        <w:rPr>
          <w:rFonts w:hint="eastAsia" w:ascii="宋体" w:hAnsi="宋体" w:eastAsia="宋体" w:cs="宋体"/>
          <w:b/>
          <w:color w:val="auto"/>
          <w:kern w:val="0"/>
          <w:szCs w:val="21"/>
          <w:highlight w:val="none"/>
          <w:lang w:val="en-US" w:eastAsia="zh-CN"/>
        </w:rPr>
        <w:t>7</w:t>
      </w:r>
      <w:r>
        <w:rPr>
          <w:rFonts w:hint="eastAsia" w:ascii="宋体" w:hAnsi="宋体" w:eastAsia="宋体" w:cs="宋体"/>
          <w:b/>
          <w:bCs/>
          <w:color w:val="auto"/>
          <w:kern w:val="0"/>
          <w:szCs w:val="21"/>
          <w:highlight w:val="none"/>
        </w:rPr>
        <w:t>、推荐中标候选人的原则</w:t>
      </w:r>
    </w:p>
    <w:p w14:paraId="2E50E363">
      <w:pPr>
        <w:adjustRightInd w:val="0"/>
        <w:snapToGrid w:val="0"/>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详见第一章投标人须知第29条，报价相同的处理办法如下：</w:t>
      </w:r>
    </w:p>
    <w:p w14:paraId="31BADAED">
      <w:pPr>
        <w:numPr>
          <w:ilvl w:val="0"/>
          <w:numId w:val="0"/>
        </w:num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color w:val="auto"/>
          <w:szCs w:val="21"/>
          <w:highlight w:val="none"/>
        </w:rPr>
        <w:t>采用最低评标价法的：</w:t>
      </w:r>
    </w:p>
    <w:p w14:paraId="4C7AC3FF">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扣除后的投标报价相同时，按投标报价由低至高排序；</w:t>
      </w:r>
    </w:p>
    <w:p w14:paraId="08F5DFB6">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按前款不能区分的，优先采购节能产品、环境标志产品；</w:t>
      </w:r>
    </w:p>
    <w:p w14:paraId="3CC44FA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按前款不能区分的，按技术指标优劣排序；</w:t>
      </w:r>
    </w:p>
    <w:p w14:paraId="05AB72E1">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其他情况，由评标委员会集体研究处理。</w:t>
      </w:r>
    </w:p>
    <w:p w14:paraId="721801A9">
      <w:pPr>
        <w:numPr>
          <w:ilvl w:val="0"/>
          <w:numId w:val="0"/>
        </w:num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Cs w:val="21"/>
          <w:highlight w:val="none"/>
        </w:rPr>
        <w:t>采用综合评分法的：</w:t>
      </w:r>
    </w:p>
    <w:p w14:paraId="51F013AB">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得分相同的，按扣除后的投标报价由低到高顺序排列；</w:t>
      </w:r>
    </w:p>
    <w:p w14:paraId="09B40810">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按前款不能区分的，按投标报价由低至高顺序排序；</w:t>
      </w:r>
    </w:p>
    <w:p w14:paraId="090535A7">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按前款不能区分的，优先采购节能产品、环保产品；</w:t>
      </w:r>
    </w:p>
    <w:p w14:paraId="59EC7FBE">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按前款不能区分的，按技术指标优劣排序；</w:t>
      </w:r>
    </w:p>
    <w:p w14:paraId="6F8C2F34">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其他情况，由评标委员会集体研究处理。</w:t>
      </w:r>
    </w:p>
    <w:p w14:paraId="1EC7390B">
      <w:pPr>
        <w:adjustRightInd w:val="0"/>
        <w:snapToGrid w:val="0"/>
        <w:ind w:firstLine="422" w:firstLineChars="200"/>
        <w:rPr>
          <w:rFonts w:hint="eastAsia" w:ascii="宋体" w:hAnsi="宋体" w:eastAsia="宋体" w:cs="宋体"/>
          <w:b/>
          <w:color w:val="auto"/>
          <w:kern w:val="0"/>
          <w:szCs w:val="21"/>
          <w:highlight w:val="none"/>
        </w:rPr>
      </w:pPr>
      <w:r>
        <w:rPr>
          <w:rFonts w:hint="eastAsia" w:ascii="宋体" w:hAnsi="宋体" w:eastAsia="宋体" w:cs="宋体"/>
          <w:b/>
          <w:color w:val="auto"/>
          <w:szCs w:val="21"/>
          <w:highlight w:val="none"/>
        </w:rPr>
        <w:t>三、</w:t>
      </w:r>
      <w:r>
        <w:rPr>
          <w:rFonts w:hint="eastAsia" w:ascii="宋体" w:hAnsi="宋体" w:eastAsia="宋体" w:cs="宋体"/>
          <w:b/>
          <w:color w:val="auto"/>
          <w:kern w:val="0"/>
          <w:szCs w:val="21"/>
          <w:highlight w:val="none"/>
        </w:rPr>
        <w:t>确定中标人</w:t>
      </w:r>
    </w:p>
    <w:p w14:paraId="7AB66E6D">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评标委员会根据全体评标委员会成员签字的原始评标记录和评标结果编写评标报告，并向</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提交书面评标报告。</w:t>
      </w:r>
    </w:p>
    <w:p w14:paraId="13FBE06A">
      <w:pPr>
        <w:adjustRightInd w:val="0"/>
        <w:snapToGrid w:val="0"/>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按照评标报告确定的中标候选人名单按顺序确定中标人，或由</w:t>
      </w:r>
      <w:r>
        <w:rPr>
          <w:rFonts w:hint="eastAsia" w:ascii="宋体" w:hAnsi="宋体" w:eastAsia="宋体" w:cs="宋体"/>
          <w:color w:val="auto"/>
          <w:szCs w:val="21"/>
          <w:highlight w:val="none"/>
          <w:lang w:eastAsia="zh-CN"/>
        </w:rPr>
        <w:t>招标人</w:t>
      </w:r>
      <w:r>
        <w:rPr>
          <w:rFonts w:hint="eastAsia" w:ascii="宋体" w:hAnsi="宋体" w:eastAsia="宋体" w:cs="宋体"/>
          <w:color w:val="auto"/>
          <w:szCs w:val="21"/>
          <w:highlight w:val="none"/>
        </w:rPr>
        <w:t>委托评标委员会按照第一章投标人须知第31条规定的方式确定中标人。</w:t>
      </w:r>
    </w:p>
    <w:p w14:paraId="6702D8BC">
      <w:pPr>
        <w:widowControl/>
        <w:spacing w:line="240" w:lineRule="auto"/>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b/>
          <w:color w:val="auto"/>
          <w:kern w:val="2"/>
          <w:sz w:val="28"/>
          <w:szCs w:val="24"/>
          <w:highlight w:val="none"/>
          <w:lang w:val="en-US" w:eastAsia="zh-CN" w:bidi="ar-SA"/>
        </w:rPr>
        <w:t>附件1                   资格审查表</w:t>
      </w:r>
    </w:p>
    <w:tbl>
      <w:tblPr>
        <w:tblStyle w:val="17"/>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2346"/>
        <w:gridCol w:w="5349"/>
      </w:tblGrid>
      <w:tr w14:paraId="3BA9B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77"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3442D54">
            <w:pPr>
              <w:snapToGrid w:val="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序号</w:t>
            </w:r>
          </w:p>
        </w:tc>
        <w:tc>
          <w:tcPr>
            <w:tcW w:w="234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93352E1">
            <w:pPr>
              <w:snapToGrid w:val="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审查内容</w:t>
            </w:r>
          </w:p>
        </w:tc>
        <w:tc>
          <w:tcPr>
            <w:tcW w:w="5349"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717E34">
            <w:pPr>
              <w:snapToGrid w:val="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审查标准</w:t>
            </w:r>
          </w:p>
        </w:tc>
      </w:tr>
      <w:tr w14:paraId="1CA51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677"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B110EE7">
            <w:pPr>
              <w:pStyle w:val="4"/>
              <w:adjustRightInd w:val="0"/>
              <w:snapToGrid w:val="0"/>
              <w:spacing w:before="0" w:after="0" w:line="240" w:lineRule="auto"/>
              <w:rPr>
                <w:rFonts w:hint="eastAsia" w:ascii="宋体" w:hAnsi="宋体" w:eastAsia="宋体" w:cs="宋体"/>
                <w:color w:val="auto"/>
                <w:highlight w:val="none"/>
              </w:rPr>
            </w:pPr>
          </w:p>
        </w:tc>
        <w:tc>
          <w:tcPr>
            <w:tcW w:w="234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B676324">
            <w:pPr>
              <w:pStyle w:val="4"/>
              <w:adjustRightInd w:val="0"/>
              <w:snapToGrid w:val="0"/>
              <w:spacing w:before="0" w:after="0" w:line="240" w:lineRule="auto"/>
              <w:rPr>
                <w:rFonts w:hint="eastAsia" w:ascii="宋体" w:hAnsi="宋体" w:eastAsia="宋体" w:cs="宋体"/>
                <w:color w:val="auto"/>
                <w:sz w:val="21"/>
                <w:szCs w:val="21"/>
                <w:highlight w:val="none"/>
              </w:rPr>
            </w:pPr>
          </w:p>
        </w:tc>
        <w:tc>
          <w:tcPr>
            <w:tcW w:w="5349"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2DDB0AA">
            <w:pPr>
              <w:pStyle w:val="4"/>
              <w:adjustRightInd w:val="0"/>
              <w:snapToGrid w:val="0"/>
              <w:spacing w:before="0" w:after="0" w:line="240" w:lineRule="auto"/>
              <w:rPr>
                <w:rFonts w:hint="eastAsia" w:ascii="宋体" w:hAnsi="宋体" w:eastAsia="宋体" w:cs="宋体"/>
                <w:color w:val="auto"/>
                <w:sz w:val="21"/>
                <w:szCs w:val="21"/>
                <w:highlight w:val="none"/>
              </w:rPr>
            </w:pPr>
          </w:p>
        </w:tc>
      </w:tr>
      <w:tr w14:paraId="6EB3F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677" w:type="dxa"/>
            <w:tcBorders>
              <w:left w:val="single" w:color="000000" w:sz="8" w:space="0"/>
              <w:bottom w:val="single" w:color="000000" w:sz="8" w:space="0"/>
              <w:right w:val="single" w:color="000000" w:sz="8" w:space="0"/>
            </w:tcBorders>
            <w:shd w:val="clear" w:color="auto" w:fill="FFFFFF"/>
            <w:noWrap w:val="0"/>
            <w:vAlign w:val="center"/>
          </w:tcPr>
          <w:p w14:paraId="32532D1B">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2346" w:type="dxa"/>
            <w:tcBorders>
              <w:left w:val="single" w:color="000000" w:sz="8" w:space="0"/>
              <w:bottom w:val="single" w:color="000000" w:sz="8" w:space="0"/>
              <w:right w:val="single" w:color="000000" w:sz="8" w:space="0"/>
            </w:tcBorders>
            <w:shd w:val="clear" w:color="auto" w:fill="FFFFFF"/>
            <w:noWrap w:val="0"/>
            <w:vAlign w:val="center"/>
          </w:tcPr>
          <w:p w14:paraId="12219315">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具有独立承担民事责任的能力；</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E7D689">
            <w:pPr>
              <w:snapToGrid w:val="0"/>
              <w:rPr>
                <w:rFonts w:ascii="宋体" w:hAnsi="宋体" w:eastAsia="宋体" w:cs="宋体"/>
                <w:color w:val="auto"/>
                <w:highlight w:val="none"/>
              </w:rPr>
            </w:pPr>
            <w:r>
              <w:rPr>
                <w:rFonts w:hint="eastAsia" w:ascii="宋体" w:hAnsi="宋体" w:eastAsia="宋体" w:cs="宋体"/>
                <w:color w:val="auto"/>
                <w:highlight w:val="none"/>
              </w:rPr>
              <w:t>①营业执照或事业单位法人证书或执业许可证等证明文件或自然人的身份证明</w:t>
            </w:r>
          </w:p>
          <w:p w14:paraId="09F2BBD7">
            <w:pPr>
              <w:snapToGrid w:val="0"/>
              <w:rPr>
                <w:rFonts w:ascii="宋体" w:hAnsi="宋体" w:eastAsia="宋体" w:cs="宋体"/>
                <w:color w:val="auto"/>
                <w:highlight w:val="none"/>
              </w:rPr>
            </w:pPr>
            <w:r>
              <w:rPr>
                <w:rFonts w:hint="eastAsia" w:ascii="宋体" w:hAnsi="宋体" w:eastAsia="宋体" w:cs="宋体"/>
                <w:color w:val="auto"/>
                <w:highlight w:val="none"/>
              </w:rPr>
              <w:t>②组织机构代码证（复印件，三证合一的不需提供）</w:t>
            </w:r>
          </w:p>
          <w:p w14:paraId="55277A16">
            <w:pPr>
              <w:snapToGrid w:val="0"/>
              <w:rPr>
                <w:rFonts w:ascii="宋体" w:hAnsi="宋体" w:eastAsia="宋体" w:cs="宋体"/>
                <w:color w:val="auto"/>
                <w:highlight w:val="none"/>
              </w:rPr>
            </w:pPr>
            <w:r>
              <w:rPr>
                <w:rFonts w:hint="eastAsia" w:ascii="宋体" w:hAnsi="宋体" w:eastAsia="宋体" w:cs="宋体"/>
                <w:color w:val="auto"/>
                <w:highlight w:val="none"/>
              </w:rPr>
              <w:t>③税务登记证（复印件，三证合一的不需提供）</w:t>
            </w:r>
          </w:p>
          <w:p w14:paraId="48B136DA">
            <w:pPr>
              <w:snapToGrid w:val="0"/>
              <w:rPr>
                <w:rFonts w:ascii="宋体" w:hAnsi="宋体" w:eastAsia="宋体" w:cs="宋体"/>
                <w:color w:val="auto"/>
                <w:highlight w:val="none"/>
              </w:rPr>
            </w:pPr>
            <w:r>
              <w:rPr>
                <w:rFonts w:hint="eastAsia" w:ascii="宋体" w:hAnsi="宋体" w:eastAsia="宋体" w:cs="宋体"/>
                <w:color w:val="auto"/>
                <w:highlight w:val="none"/>
              </w:rPr>
              <w:t>④法定代表人（或非法人组织负责人）身份证明书</w:t>
            </w:r>
          </w:p>
          <w:p w14:paraId="7406435E">
            <w:pPr>
              <w:snapToGrid w:val="0"/>
              <w:rPr>
                <w:rFonts w:hint="eastAsia" w:ascii="宋体" w:hAnsi="宋体" w:eastAsia="宋体" w:cs="宋体"/>
                <w:color w:val="auto"/>
                <w:highlight w:val="none"/>
                <w:lang w:eastAsia="zh-CN"/>
              </w:rPr>
            </w:pPr>
            <w:r>
              <w:rPr>
                <w:rFonts w:hint="eastAsia" w:ascii="宋体" w:hAnsi="宋体" w:eastAsia="宋体" w:cs="宋体"/>
                <w:color w:val="auto"/>
                <w:highlight w:val="none"/>
              </w:rPr>
              <w:t>⑤法定代表人（或非法人组织负责人）授权委托书（授权委托人参加投标的须提供）</w:t>
            </w:r>
          </w:p>
        </w:tc>
      </w:tr>
      <w:tr w14:paraId="34E92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4D5C8EB">
            <w:pPr>
              <w:widowControl/>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2</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52D2996">
            <w:pPr>
              <w:snapToGrid w:val="0"/>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highlight w:val="none"/>
              </w:rPr>
              <w:t>具有良好的商业信誉和健全的财务会计制度；</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DB701F6">
            <w:pPr>
              <w:snapToGrid w:val="0"/>
              <w:jc w:val="both"/>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投标文件中提供《资格条件承诺函》。</w:t>
            </w:r>
          </w:p>
        </w:tc>
      </w:tr>
      <w:tr w14:paraId="6ACC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E1EAF4">
            <w:pPr>
              <w:widowControl/>
              <w:snapToGrid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3</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9FAA5C4">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具有履行合同所必需的设备和专业技术能力；</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F3370EA">
            <w:pPr>
              <w:snapToGrid w:val="0"/>
              <w:jc w:val="both"/>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投标文件中提供《资格条件承诺函》。</w:t>
            </w:r>
          </w:p>
        </w:tc>
      </w:tr>
      <w:tr w14:paraId="60E0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5B1BF17">
            <w:pPr>
              <w:widowControl/>
              <w:snapToGrid w:val="0"/>
              <w:jc w:val="center"/>
              <w:rPr>
                <w:rFonts w:hint="eastAsia" w:ascii="宋体" w:hAnsi="宋体" w:eastAsia="宋体" w:cs="宋体"/>
                <w:color w:val="auto"/>
                <w:highlight w:val="none"/>
                <w:lang w:eastAsia="zh-CN"/>
              </w:rPr>
            </w:pPr>
            <w:r>
              <w:rPr>
                <w:rFonts w:hint="eastAsia" w:ascii="宋体" w:hAnsi="宋体" w:eastAsia="宋体" w:cs="宋体"/>
                <w:color w:val="auto"/>
                <w:szCs w:val="21"/>
                <w:highlight w:val="none"/>
              </w:rPr>
              <w:t>4</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F98AD16">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有依法缴纳税收和社会保障资金的良好记录；</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6026E1">
            <w:pPr>
              <w:snapToGrid w:val="0"/>
              <w:jc w:val="both"/>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投标文件中提供《资格条件承诺函》。</w:t>
            </w:r>
          </w:p>
        </w:tc>
      </w:tr>
      <w:tr w14:paraId="7B35E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BD38A68">
            <w:pPr>
              <w:widowControl/>
              <w:snapToGrid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5</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84CCC2">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参加</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rPr>
              <w:t>采购活动前三年内，在经营活动中没有重大违法记录；</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649696D">
            <w:pPr>
              <w:snapToGrid w:val="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文件中提供《资格条件承诺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14:paraId="27BE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4"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F189819">
            <w:pPr>
              <w:widowControl/>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6</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CEA7616">
            <w:pPr>
              <w:snapToGrid w:val="0"/>
              <w:jc w:val="center"/>
              <w:rPr>
                <w:rFonts w:hint="default" w:ascii="宋体" w:hAnsi="宋体" w:eastAsia="宋体" w:cs="宋体"/>
                <w:color w:val="auto"/>
                <w:highlight w:val="none"/>
                <w:lang w:val="en-US" w:eastAsia="zh-CN"/>
              </w:rPr>
            </w:pPr>
            <w:r>
              <w:rPr>
                <w:rFonts w:hint="eastAsia" w:ascii="宋体" w:hAnsi="宋体" w:eastAsia="宋体" w:cs="宋体"/>
                <w:color w:val="auto"/>
                <w:highlight w:val="none"/>
              </w:rPr>
              <w:t>法律、行政法规规定的其他条件。</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AB46388">
            <w:pPr>
              <w:pStyle w:val="2"/>
              <w:rPr>
                <w:rFonts w:hint="eastAsia"/>
              </w:rPr>
            </w:pPr>
            <w:r>
              <w:rPr>
                <w:rFonts w:hint="eastAsia" w:ascii="宋体" w:hAnsi="宋体" w:eastAsia="宋体" w:cs="宋体"/>
                <w:bCs w:val="0"/>
                <w:color w:val="auto"/>
                <w:kern w:val="2"/>
                <w:sz w:val="21"/>
                <w:szCs w:val="24"/>
                <w:highlight w:val="none"/>
                <w:lang w:val="en-US" w:eastAsia="zh-CN" w:bidi="ar-SA"/>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招标代理机构于投标截止日当天在“信用中国”网站（www.creditchina.gov.cn）及中国政府采购网（http://www.ccgp.gov.cn/）查询结果为准，如相关失信记录已失效，投标人需提供相关证明资料）。</w:t>
            </w:r>
          </w:p>
        </w:tc>
      </w:tr>
      <w:tr w14:paraId="31CBE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CDEEEB2">
            <w:pPr>
              <w:snapToGrid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7</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D25D00E">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关于联合体投标的规定</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C854B9">
            <w:pPr>
              <w:snapToGrid w:val="0"/>
              <w:rPr>
                <w:rFonts w:hint="eastAsia" w:ascii="宋体" w:hAnsi="宋体" w:eastAsia="宋体" w:cs="宋体"/>
                <w:color w:val="auto"/>
                <w:highlight w:val="none"/>
                <w:lang w:eastAsia="zh-CN"/>
              </w:rPr>
            </w:pPr>
            <w:r>
              <w:rPr>
                <w:rFonts w:hint="eastAsia" w:ascii="宋体" w:hAnsi="宋体" w:eastAsia="宋体" w:cs="宋体"/>
                <w:color w:val="000000"/>
                <w:highlight w:val="none"/>
              </w:rPr>
              <w:t>不接受联合体投标时审查</w:t>
            </w:r>
            <w:r>
              <w:rPr>
                <w:rFonts w:hint="eastAsia" w:ascii="宋体" w:hAnsi="宋体" w:eastAsia="宋体" w:cs="宋体"/>
                <w:color w:val="000000"/>
                <w:highlight w:val="none"/>
                <w:lang w:eastAsia="zh-CN"/>
              </w:rPr>
              <w:t>投标人</w:t>
            </w:r>
            <w:r>
              <w:rPr>
                <w:rFonts w:hint="eastAsia" w:ascii="宋体" w:hAnsi="宋体" w:eastAsia="宋体" w:cs="宋体"/>
                <w:color w:val="000000"/>
                <w:highlight w:val="none"/>
              </w:rPr>
              <w:t>是否组成联合体投标</w:t>
            </w:r>
            <w:r>
              <w:rPr>
                <w:rFonts w:hint="eastAsia" w:ascii="宋体" w:hAnsi="宋体" w:eastAsia="宋体" w:cs="宋体"/>
                <w:color w:val="000000"/>
                <w:highlight w:val="none"/>
                <w:lang w:eastAsia="zh-CN"/>
              </w:rPr>
              <w:t>。</w:t>
            </w:r>
          </w:p>
        </w:tc>
      </w:tr>
      <w:tr w14:paraId="033F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594DA37">
            <w:pPr>
              <w:snapToGrid w:val="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8</w:t>
            </w: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BF6CCC">
            <w:pPr>
              <w:snapToGrid w:val="0"/>
              <w:jc w:val="center"/>
              <w:rPr>
                <w:rFonts w:hint="eastAsia" w:ascii="宋体" w:hAnsi="宋体" w:eastAsia="宋体" w:cs="宋体"/>
                <w:color w:val="auto"/>
                <w:highlight w:val="none"/>
              </w:rPr>
            </w:pPr>
            <w:r>
              <w:rPr>
                <w:rFonts w:hint="eastAsia" w:ascii="宋体" w:hAnsi="宋体" w:eastAsia="宋体" w:cs="宋体"/>
                <w:color w:val="auto"/>
                <w:szCs w:val="21"/>
                <w:highlight w:val="none"/>
              </w:rPr>
              <w:t>其它资格证明文件</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491D4BA">
            <w:pPr>
              <w:snapToGrid w:val="0"/>
              <w:rPr>
                <w:rFonts w:hint="eastAsia" w:ascii="宋体" w:hAnsi="宋体" w:eastAsia="宋体" w:cs="宋体"/>
                <w:color w:val="auto"/>
                <w:highlight w:val="none"/>
              </w:rPr>
            </w:pPr>
            <w:r>
              <w:rPr>
                <w:rFonts w:hint="eastAsia" w:ascii="宋体" w:hAnsi="宋体" w:eastAsia="宋体" w:cs="宋体"/>
                <w:color w:val="auto"/>
                <w:highlight w:val="none"/>
              </w:rPr>
              <w:t>按《招标文件》招标公告中</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资格中其他资格证明文件的要求提供证明文件。</w:t>
            </w:r>
          </w:p>
        </w:tc>
      </w:tr>
      <w:tr w14:paraId="6F9E0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7"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FE653FC">
            <w:pPr>
              <w:snapToGrid w:val="0"/>
              <w:jc w:val="center"/>
              <w:rPr>
                <w:rFonts w:hint="eastAsia" w:ascii="宋体" w:hAnsi="宋体" w:eastAsia="宋体" w:cs="宋体"/>
                <w:color w:val="auto"/>
                <w:highlight w:val="none"/>
              </w:rPr>
            </w:pPr>
          </w:p>
        </w:tc>
        <w:tc>
          <w:tcPr>
            <w:tcW w:w="234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F915A57">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结论</w:t>
            </w:r>
          </w:p>
        </w:tc>
        <w:tc>
          <w:tcPr>
            <w:tcW w:w="5349"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43E32DA9">
            <w:pPr>
              <w:pStyle w:val="4"/>
              <w:adjustRightInd w:val="0"/>
              <w:snapToGrid w:val="0"/>
              <w:spacing w:before="0" w:after="0" w:line="240" w:lineRule="auto"/>
              <w:rPr>
                <w:rFonts w:hint="eastAsia" w:ascii="宋体" w:hAnsi="宋体" w:eastAsia="宋体" w:cs="宋体"/>
                <w:color w:val="auto"/>
                <w:sz w:val="21"/>
                <w:szCs w:val="21"/>
                <w:highlight w:val="none"/>
              </w:rPr>
            </w:pPr>
          </w:p>
        </w:tc>
      </w:tr>
    </w:tbl>
    <w:p w14:paraId="6093E3AB">
      <w:pPr>
        <w:snapToGrid w:val="0"/>
        <w:spacing w:line="240" w:lineRule="auto"/>
        <w:rPr>
          <w:rFonts w:hint="eastAsia" w:ascii="宋体" w:hAnsi="宋体" w:eastAsia="宋体" w:cs="宋体"/>
          <w:b/>
          <w:color w:val="auto"/>
          <w:szCs w:val="21"/>
          <w:highlight w:val="none"/>
        </w:rPr>
      </w:pPr>
      <w:r>
        <w:rPr>
          <w:rFonts w:hint="eastAsia" w:ascii="宋体" w:hAnsi="宋体" w:eastAsia="宋体" w:cs="宋体"/>
          <w:color w:val="auto"/>
          <w:highlight w:val="none"/>
        </w:rPr>
        <w:t>注：1</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此表内容应当与《招标文件》招标公告中</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资格的内容一致，如有不一致，应当以《招标文件》招标公告中</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资格的内容为准。</w:t>
      </w:r>
    </w:p>
    <w:p w14:paraId="4CDADEA7">
      <w:pPr>
        <w:pStyle w:val="16"/>
        <w:widowControl w:val="0"/>
        <w:snapToGrid w:val="0"/>
        <w:spacing w:before="0" w:beforeAutospacing="0" w:after="0" w:afterAutospacing="0" w:line="240" w:lineRule="auto"/>
        <w:ind w:firstLine="420" w:firstLineChars="200"/>
        <w:jc w:val="both"/>
        <w:rPr>
          <w:rFonts w:hint="eastAsia" w:ascii="宋体" w:hAnsi="宋体" w:eastAsia="宋体" w:cs="宋体"/>
          <w:b/>
          <w:color w:val="auto"/>
          <w:kern w:val="2"/>
          <w:sz w:val="28"/>
          <w:szCs w:val="24"/>
          <w:highlight w:val="none"/>
          <w:lang w:val="en-US" w:eastAsia="zh-CN" w:bidi="ar-SA"/>
        </w:rPr>
      </w:pPr>
      <w:r>
        <w:rPr>
          <w:rFonts w:hint="eastAsia"/>
          <w:color w:val="auto"/>
          <w:kern w:val="2"/>
          <w:sz w:val="21"/>
          <w:highlight w:val="none"/>
        </w:rPr>
        <w:t>2</w:t>
      </w:r>
      <w:r>
        <w:rPr>
          <w:rFonts w:hint="eastAsia"/>
          <w:color w:val="auto"/>
          <w:kern w:val="2"/>
          <w:sz w:val="21"/>
          <w:highlight w:val="none"/>
          <w:lang w:val="en-US" w:eastAsia="zh-CN"/>
        </w:rPr>
        <w:t>.</w:t>
      </w:r>
      <w:r>
        <w:rPr>
          <w:rFonts w:hint="eastAsia"/>
          <w:color w:val="auto"/>
          <w:kern w:val="2"/>
          <w:sz w:val="21"/>
          <w:highlight w:val="none"/>
        </w:rPr>
        <w:t>接受联合体投标时，组成联合体的各方均需提供上述资格证明文件。</w:t>
      </w:r>
      <w:r>
        <w:rPr>
          <w:rFonts w:hint="eastAsia"/>
          <w:b/>
          <w:color w:val="auto"/>
          <w:sz w:val="21"/>
          <w:szCs w:val="21"/>
          <w:highlight w:val="none"/>
        </w:rPr>
        <w:br w:type="page"/>
      </w:r>
      <w:r>
        <w:rPr>
          <w:rFonts w:hint="eastAsia" w:ascii="宋体" w:hAnsi="宋体" w:eastAsia="宋体" w:cs="宋体"/>
          <w:b/>
          <w:color w:val="auto"/>
          <w:kern w:val="2"/>
          <w:sz w:val="28"/>
          <w:szCs w:val="24"/>
          <w:highlight w:val="none"/>
          <w:lang w:val="en-US" w:eastAsia="zh-CN" w:bidi="ar-SA"/>
        </w:rPr>
        <w:t>附件2                  符合性审查表</w:t>
      </w:r>
    </w:p>
    <w:tbl>
      <w:tblPr>
        <w:tblStyle w:val="17"/>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342"/>
        <w:gridCol w:w="5341"/>
      </w:tblGrid>
      <w:tr w14:paraId="5BA8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76"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94A80BD">
            <w:pPr>
              <w:snapToGrid w:val="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序号</w:t>
            </w:r>
          </w:p>
        </w:tc>
        <w:tc>
          <w:tcPr>
            <w:tcW w:w="234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4DB702F">
            <w:pPr>
              <w:snapToGrid w:val="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审查内容</w:t>
            </w:r>
          </w:p>
        </w:tc>
        <w:tc>
          <w:tcPr>
            <w:tcW w:w="5341"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5E1AAA7">
            <w:pPr>
              <w:snapToGrid w:val="0"/>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审查标准</w:t>
            </w:r>
          </w:p>
        </w:tc>
      </w:tr>
      <w:tr w14:paraId="0E8AB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676"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E2896BC">
            <w:pPr>
              <w:pStyle w:val="4"/>
              <w:adjustRightInd w:val="0"/>
              <w:snapToGrid w:val="0"/>
              <w:spacing w:before="0" w:after="0" w:line="240" w:lineRule="auto"/>
              <w:rPr>
                <w:rFonts w:hint="eastAsia" w:ascii="宋体" w:hAnsi="宋体" w:eastAsia="宋体" w:cs="宋体"/>
                <w:color w:val="auto"/>
                <w:highlight w:val="none"/>
              </w:rPr>
            </w:pPr>
          </w:p>
        </w:tc>
        <w:tc>
          <w:tcPr>
            <w:tcW w:w="234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17792F1">
            <w:pPr>
              <w:pStyle w:val="4"/>
              <w:adjustRightInd w:val="0"/>
              <w:snapToGrid w:val="0"/>
              <w:spacing w:before="0" w:after="0" w:line="240" w:lineRule="auto"/>
              <w:rPr>
                <w:rFonts w:hint="eastAsia" w:ascii="宋体" w:hAnsi="宋体" w:eastAsia="宋体" w:cs="宋体"/>
                <w:color w:val="auto"/>
                <w:sz w:val="21"/>
                <w:szCs w:val="21"/>
                <w:highlight w:val="none"/>
              </w:rPr>
            </w:pPr>
          </w:p>
        </w:tc>
        <w:tc>
          <w:tcPr>
            <w:tcW w:w="5341"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23F060B">
            <w:pPr>
              <w:pStyle w:val="4"/>
              <w:adjustRightInd w:val="0"/>
              <w:snapToGrid w:val="0"/>
              <w:spacing w:before="0" w:after="0" w:line="240" w:lineRule="auto"/>
              <w:rPr>
                <w:rFonts w:hint="eastAsia" w:ascii="宋体" w:hAnsi="宋体" w:eastAsia="宋体" w:cs="宋体"/>
                <w:color w:val="auto"/>
                <w:sz w:val="21"/>
                <w:szCs w:val="21"/>
                <w:highlight w:val="none"/>
              </w:rPr>
            </w:pPr>
          </w:p>
        </w:tc>
      </w:tr>
      <w:tr w14:paraId="7B42E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6A48C2A">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379A6C5">
            <w:pPr>
              <w:snapToGrid w:val="0"/>
              <w:jc w:val="center"/>
              <w:rPr>
                <w:rFonts w:ascii="宋体" w:hAnsi="宋体" w:eastAsia="宋体" w:cs="宋体"/>
                <w:color w:val="auto"/>
                <w:highlight w:val="none"/>
              </w:rPr>
            </w:pPr>
            <w:r>
              <w:rPr>
                <w:rFonts w:hint="eastAsia" w:ascii="宋体" w:hAnsi="宋体" w:eastAsia="宋体" w:cs="宋体"/>
                <w:color w:val="auto"/>
                <w:highlight w:val="none"/>
              </w:rPr>
              <w:t>投标文件的签署、盖章</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919CDE">
            <w:pPr>
              <w:snapToGrid w:val="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按照《招标文件》中的《投标文件格式范本》编制投标文件，并按规定要求签署、盖章</w:t>
            </w:r>
            <w:r>
              <w:rPr>
                <w:rFonts w:hint="eastAsia" w:ascii="宋体" w:hAnsi="宋体" w:eastAsia="宋体" w:cs="宋体"/>
                <w:color w:val="auto"/>
                <w:highlight w:val="none"/>
                <w:lang w:eastAsia="zh-CN"/>
              </w:rPr>
              <w:t>。</w:t>
            </w:r>
          </w:p>
        </w:tc>
      </w:tr>
      <w:tr w14:paraId="77A16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B2241A4">
            <w:pPr>
              <w:widowControl/>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2</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7C7D4C4">
            <w:pPr>
              <w:snapToGrid w:val="0"/>
              <w:jc w:val="center"/>
              <w:rPr>
                <w:rFonts w:ascii="宋体" w:hAnsi="宋体" w:eastAsia="宋体" w:cs="宋体"/>
                <w:color w:val="auto"/>
                <w:highlight w:val="none"/>
              </w:rPr>
            </w:pPr>
            <w:r>
              <w:rPr>
                <w:rFonts w:hint="eastAsia" w:ascii="宋体" w:hAnsi="宋体" w:eastAsia="宋体" w:cs="宋体"/>
                <w:color w:val="auto"/>
                <w:highlight w:val="none"/>
              </w:rPr>
              <w:t>投标保证金</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650E647">
            <w:pPr>
              <w:snapToGrid w:val="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按《招标文件》的规定提交投标保证金</w:t>
            </w:r>
            <w:r>
              <w:rPr>
                <w:rFonts w:hint="eastAsia" w:ascii="宋体" w:hAnsi="宋体" w:eastAsia="宋体" w:cs="宋体"/>
                <w:color w:val="auto"/>
                <w:highlight w:val="none"/>
                <w:lang w:eastAsia="zh-CN"/>
              </w:rPr>
              <w:t>。</w:t>
            </w:r>
          </w:p>
        </w:tc>
      </w:tr>
      <w:tr w14:paraId="3300A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5F00379">
            <w:pPr>
              <w:widowControl/>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56DD84">
            <w:pPr>
              <w:snapToGrid w:val="0"/>
              <w:jc w:val="center"/>
              <w:rPr>
                <w:rFonts w:ascii="宋体" w:hAnsi="宋体" w:eastAsia="宋体" w:cs="宋体"/>
                <w:color w:val="auto"/>
                <w:highlight w:val="none"/>
              </w:rPr>
            </w:pPr>
            <w:r>
              <w:rPr>
                <w:rFonts w:hint="eastAsia" w:ascii="宋体" w:hAnsi="宋体" w:eastAsia="宋体" w:cs="宋体"/>
                <w:color w:val="auto"/>
                <w:highlight w:val="none"/>
              </w:rPr>
              <w:t>★实质性响应条款</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097F87A">
            <w:pPr>
              <w:snapToGrid w:val="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《投标文件》满足《招标文件》中实质性响应条款（即标注★号条款）</w:t>
            </w:r>
            <w:r>
              <w:rPr>
                <w:rFonts w:hint="eastAsia" w:ascii="宋体" w:hAnsi="宋体" w:eastAsia="宋体" w:cs="宋体"/>
                <w:color w:val="auto"/>
                <w:highlight w:val="none"/>
                <w:lang w:eastAsia="zh-CN"/>
              </w:rPr>
              <w:t>。</w:t>
            </w:r>
          </w:p>
        </w:tc>
      </w:tr>
      <w:tr w14:paraId="51262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9EAE8A0">
            <w:pPr>
              <w:widowControl/>
              <w:snapToGrid w:val="0"/>
              <w:jc w:val="center"/>
              <w:rPr>
                <w:rFonts w:hint="eastAsia" w:ascii="宋体" w:hAnsi="宋体" w:eastAsia="宋体" w:cs="宋体"/>
                <w:color w:val="auto"/>
                <w:highlight w:val="none"/>
              </w:rPr>
            </w:pPr>
            <w:r>
              <w:rPr>
                <w:rFonts w:hint="eastAsia" w:ascii="宋体" w:hAnsi="宋体" w:eastAsia="宋体" w:cs="宋体"/>
                <w:color w:val="auto"/>
                <w:szCs w:val="21"/>
                <w:highlight w:val="none"/>
              </w:rPr>
              <w:t>4</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6059CDB">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投标文件有效期</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65AED4">
            <w:pPr>
              <w:snapToGrid w:val="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符合招标文件中关于投标文件有效期的要求</w:t>
            </w:r>
            <w:r>
              <w:rPr>
                <w:rFonts w:hint="eastAsia" w:ascii="宋体" w:hAnsi="宋体" w:eastAsia="宋体" w:cs="宋体"/>
                <w:color w:val="auto"/>
                <w:highlight w:val="none"/>
                <w:lang w:eastAsia="zh-CN"/>
              </w:rPr>
              <w:t>。</w:t>
            </w:r>
          </w:p>
        </w:tc>
      </w:tr>
      <w:tr w14:paraId="6B67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032E4D6">
            <w:pPr>
              <w:widowControl/>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5</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5F92F1F">
            <w:pPr>
              <w:snapToGrid w:val="0"/>
              <w:jc w:val="center"/>
              <w:rPr>
                <w:rFonts w:ascii="宋体" w:hAnsi="宋体" w:eastAsia="宋体" w:cs="宋体"/>
                <w:color w:val="auto"/>
                <w:highlight w:val="none"/>
              </w:rPr>
            </w:pPr>
            <w:r>
              <w:rPr>
                <w:rFonts w:hint="eastAsia" w:ascii="宋体" w:hAnsi="宋体" w:eastAsia="宋体" w:cs="宋体"/>
                <w:color w:val="auto"/>
                <w:highlight w:val="none"/>
              </w:rPr>
              <w:t>未出现串通投标情形</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C72E08">
            <w:pPr>
              <w:snapToGrid w:val="0"/>
              <w:jc w:val="left"/>
              <w:rPr>
                <w:rFonts w:ascii="宋体" w:hAnsi="宋体" w:eastAsia="宋体" w:cs="宋体"/>
                <w:color w:val="auto"/>
                <w:highlight w:val="none"/>
              </w:rPr>
            </w:pPr>
            <w:r>
              <w:rPr>
                <w:rFonts w:hint="eastAsia" w:ascii="宋体" w:hAnsi="宋体" w:eastAsia="宋体" w:cs="宋体"/>
                <w:color w:val="auto"/>
                <w:highlight w:val="none"/>
              </w:rPr>
              <w:t>未出现法律、法规所列的视为串通投标情形。</w:t>
            </w:r>
          </w:p>
        </w:tc>
      </w:tr>
      <w:tr w14:paraId="7CB6A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E891897">
            <w:pPr>
              <w:widowControl/>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6</w:t>
            </w: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871AF42">
            <w:pPr>
              <w:snapToGrid w:val="0"/>
              <w:jc w:val="center"/>
              <w:rPr>
                <w:rFonts w:ascii="宋体" w:hAnsi="宋体" w:eastAsia="宋体" w:cs="宋体"/>
                <w:color w:val="auto"/>
                <w:highlight w:val="none"/>
              </w:rPr>
            </w:pPr>
            <w:r>
              <w:rPr>
                <w:rFonts w:hint="eastAsia" w:ascii="宋体" w:hAnsi="宋体" w:eastAsia="宋体" w:cs="宋体"/>
                <w:color w:val="auto"/>
                <w:highlight w:val="none"/>
              </w:rPr>
              <w:t>其他投标无效情形</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B6CE671">
            <w:pPr>
              <w:snapToGrid w:val="0"/>
              <w:jc w:val="left"/>
              <w:rPr>
                <w:rFonts w:hint="eastAsia" w:ascii="宋体" w:hAnsi="宋体" w:eastAsia="宋体" w:cs="宋体"/>
                <w:color w:val="auto"/>
                <w:highlight w:val="none"/>
              </w:rPr>
            </w:pPr>
            <w:r>
              <w:rPr>
                <w:rFonts w:hint="eastAsia" w:ascii="宋体" w:hAnsi="宋体" w:eastAsia="宋体" w:cs="宋体"/>
                <w:color w:val="auto"/>
                <w:highlight w:val="none"/>
              </w:rPr>
              <w:t>①投标文件含有</w:t>
            </w:r>
            <w:r>
              <w:rPr>
                <w:rFonts w:hint="eastAsia" w:ascii="宋体" w:hAnsi="宋体" w:eastAsia="宋体" w:cs="宋体"/>
                <w:color w:val="auto"/>
                <w:highlight w:val="none"/>
                <w:lang w:eastAsia="zh-CN"/>
              </w:rPr>
              <w:t>招标人</w:t>
            </w:r>
            <w:r>
              <w:rPr>
                <w:rFonts w:hint="eastAsia" w:ascii="宋体" w:hAnsi="宋体" w:eastAsia="宋体" w:cs="宋体"/>
                <w:color w:val="auto"/>
                <w:highlight w:val="none"/>
              </w:rPr>
              <w:t>不能接受的附加条件的；</w:t>
            </w:r>
          </w:p>
          <w:p w14:paraId="059F38C1">
            <w:pPr>
              <w:snapToGrid w:val="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②属于法律、法规和招标文件规定的其他投标无效情形</w:t>
            </w:r>
            <w:r>
              <w:rPr>
                <w:rFonts w:hint="eastAsia" w:ascii="宋体" w:hAnsi="宋体" w:eastAsia="宋体" w:cs="宋体"/>
                <w:color w:val="auto"/>
                <w:highlight w:val="none"/>
                <w:lang w:eastAsia="zh-CN"/>
              </w:rPr>
              <w:t>。</w:t>
            </w:r>
          </w:p>
        </w:tc>
      </w:tr>
      <w:tr w14:paraId="13A75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76"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8B8D43">
            <w:pPr>
              <w:snapToGrid w:val="0"/>
              <w:jc w:val="center"/>
              <w:rPr>
                <w:rFonts w:hint="eastAsia" w:ascii="宋体" w:hAnsi="宋体" w:eastAsia="宋体" w:cs="宋体"/>
                <w:color w:val="auto"/>
                <w:highlight w:val="none"/>
              </w:rPr>
            </w:pPr>
          </w:p>
        </w:tc>
        <w:tc>
          <w:tcPr>
            <w:tcW w:w="234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3C61BD">
            <w:pPr>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结论</w:t>
            </w:r>
          </w:p>
        </w:tc>
        <w:tc>
          <w:tcPr>
            <w:tcW w:w="5341" w:type="dxa"/>
            <w:tcBorders>
              <w:top w:val="single" w:color="000000" w:sz="8" w:space="0"/>
              <w:left w:val="single" w:color="000000" w:sz="8" w:space="0"/>
              <w:bottom w:val="single" w:color="000000" w:sz="8" w:space="0"/>
              <w:right w:val="single" w:color="000000" w:sz="8" w:space="0"/>
            </w:tcBorders>
            <w:shd w:val="clear" w:color="auto" w:fill="FFFFFF"/>
            <w:noWrap w:val="0"/>
            <w:vAlign w:val="top"/>
          </w:tcPr>
          <w:p w14:paraId="7BF3BB33">
            <w:pPr>
              <w:pStyle w:val="4"/>
              <w:adjustRightInd w:val="0"/>
              <w:snapToGrid w:val="0"/>
              <w:spacing w:before="0" w:after="0" w:line="240" w:lineRule="auto"/>
              <w:rPr>
                <w:rFonts w:hint="eastAsia" w:ascii="宋体" w:hAnsi="宋体" w:eastAsia="宋体" w:cs="宋体"/>
                <w:color w:val="auto"/>
                <w:sz w:val="21"/>
                <w:szCs w:val="21"/>
                <w:highlight w:val="none"/>
              </w:rPr>
            </w:pPr>
          </w:p>
        </w:tc>
      </w:tr>
    </w:tbl>
    <w:p w14:paraId="095DB687">
      <w:pPr>
        <w:pStyle w:val="16"/>
        <w:widowControl w:val="0"/>
        <w:snapToGrid w:val="0"/>
        <w:spacing w:before="0" w:beforeAutospacing="0" w:after="0" w:afterAutospacing="0"/>
        <w:ind w:left="5903" w:hanging="5903" w:hangingChars="2800"/>
        <w:rPr>
          <w:rFonts w:hint="eastAsia"/>
          <w:b/>
          <w:color w:val="auto"/>
          <w:sz w:val="21"/>
          <w:szCs w:val="21"/>
          <w:highlight w:val="none"/>
        </w:rPr>
      </w:pPr>
    </w:p>
    <w:p w14:paraId="1F5BCCA8">
      <w:pPr>
        <w:pStyle w:val="16"/>
        <w:widowControl w:val="0"/>
        <w:snapToGrid w:val="0"/>
        <w:spacing w:before="0" w:beforeAutospacing="0" w:after="0" w:afterAutospacing="0"/>
        <w:ind w:left="5903" w:hanging="7871" w:hangingChars="2800"/>
        <w:rPr>
          <w:rFonts w:hint="eastAsia"/>
          <w:b/>
          <w:color w:val="auto"/>
          <w:sz w:val="28"/>
          <w:szCs w:val="28"/>
          <w:highlight w:val="none"/>
        </w:rPr>
      </w:pPr>
      <w:r>
        <w:rPr>
          <w:rFonts w:hint="eastAsia"/>
          <w:b/>
          <w:color w:val="auto"/>
          <w:sz w:val="28"/>
          <w:szCs w:val="28"/>
          <w:highlight w:val="none"/>
        </w:rPr>
        <w:br w:type="page"/>
      </w:r>
    </w:p>
    <w:p w14:paraId="5AD7BA2A">
      <w:pPr>
        <w:pStyle w:val="4"/>
        <w:adjustRightInd w:val="0"/>
        <w:snapToGrid w:val="0"/>
        <w:spacing w:before="0" w:after="0" w:line="240" w:lineRule="auto"/>
        <w:jc w:val="left"/>
        <w:rPr>
          <w:rFonts w:hint="eastAsia" w:ascii="宋体" w:hAnsi="宋体" w:eastAsia="宋体" w:cs="宋体"/>
          <w:color w:val="auto"/>
          <w:sz w:val="32"/>
          <w:szCs w:val="32"/>
          <w:highlight w:val="none"/>
        </w:rPr>
      </w:pPr>
      <w:r>
        <w:rPr>
          <w:rFonts w:hint="eastAsia" w:ascii="宋体" w:hAnsi="宋体" w:eastAsia="宋体" w:cs="宋体"/>
          <w:color w:val="auto"/>
          <w:szCs w:val="28"/>
          <w:highlight w:val="none"/>
        </w:rPr>
        <w:t xml:space="preserve">附件3                   </w:t>
      </w:r>
      <w:r>
        <w:rPr>
          <w:rFonts w:hint="eastAsia" w:ascii="宋体" w:hAnsi="宋体" w:eastAsia="宋体" w:cs="宋体"/>
          <w:color w:val="auto"/>
          <w:sz w:val="32"/>
          <w:szCs w:val="32"/>
          <w:highlight w:val="none"/>
        </w:rPr>
        <w:t xml:space="preserve"> 评分细则</w:t>
      </w:r>
    </w:p>
    <w:p w14:paraId="2644C5D6">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（综合评分法适用）</w:t>
      </w:r>
    </w:p>
    <w:tbl>
      <w:tblPr>
        <w:tblStyle w:val="17"/>
        <w:tblpPr w:leftFromText="180" w:rightFromText="180" w:vertAnchor="text" w:horzAnchor="margin" w:tblpY="10"/>
        <w:tblW w:w="8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3"/>
        <w:gridCol w:w="1279"/>
        <w:gridCol w:w="5590"/>
        <w:gridCol w:w="542"/>
      </w:tblGrid>
      <w:tr w14:paraId="07648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tcBorders>
              <w:top w:val="single" w:color="auto" w:sz="4" w:space="0"/>
              <w:left w:val="single" w:color="auto" w:sz="4" w:space="0"/>
              <w:bottom w:val="single" w:color="auto" w:sz="4" w:space="0"/>
              <w:right w:val="single" w:color="auto" w:sz="4" w:space="0"/>
            </w:tcBorders>
            <w:noWrap w:val="0"/>
            <w:vAlign w:val="center"/>
          </w:tcPr>
          <w:p w14:paraId="002D5AEB">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项目</w:t>
            </w:r>
          </w:p>
        </w:tc>
        <w:tc>
          <w:tcPr>
            <w:tcW w:w="1279" w:type="dxa"/>
            <w:tcBorders>
              <w:top w:val="single" w:color="auto" w:sz="4" w:space="0"/>
              <w:left w:val="single" w:color="auto" w:sz="4" w:space="0"/>
              <w:bottom w:val="single" w:color="auto" w:sz="4" w:space="0"/>
              <w:right w:val="single" w:color="auto" w:sz="4" w:space="0"/>
            </w:tcBorders>
            <w:noWrap w:val="0"/>
            <w:vAlign w:val="center"/>
          </w:tcPr>
          <w:p w14:paraId="06572286">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分项名称</w:t>
            </w:r>
          </w:p>
        </w:tc>
        <w:tc>
          <w:tcPr>
            <w:tcW w:w="5590" w:type="dxa"/>
            <w:tcBorders>
              <w:top w:val="single" w:color="auto" w:sz="4" w:space="0"/>
              <w:left w:val="single" w:color="auto" w:sz="4" w:space="0"/>
              <w:bottom w:val="single" w:color="auto" w:sz="4" w:space="0"/>
              <w:right w:val="single" w:color="auto" w:sz="4" w:space="0"/>
            </w:tcBorders>
            <w:noWrap w:val="0"/>
            <w:vAlign w:val="center"/>
          </w:tcPr>
          <w:p w14:paraId="2B7A6F8C">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评分标准</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0D3A30BE">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满分</w:t>
            </w:r>
          </w:p>
        </w:tc>
      </w:tr>
      <w:tr w14:paraId="2F1CA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vMerge w:val="restart"/>
            <w:tcBorders>
              <w:top w:val="single" w:color="auto" w:sz="4" w:space="0"/>
              <w:left w:val="single" w:color="auto" w:sz="4" w:space="0"/>
              <w:right w:val="single" w:color="auto" w:sz="4" w:space="0"/>
            </w:tcBorders>
            <w:noWrap w:val="0"/>
            <w:vAlign w:val="center"/>
          </w:tcPr>
          <w:p w14:paraId="2DAD3D04">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rPr>
              <w:t>技术部分</w:t>
            </w:r>
            <w:r>
              <w:rPr>
                <w:rFonts w:hint="eastAsia" w:ascii="宋体" w:hAnsi="宋体" w:eastAsia="宋体" w:cs="宋体"/>
                <w:kern w:val="2"/>
                <w:sz w:val="21"/>
                <w:szCs w:val="21"/>
                <w:highlight w:val="none"/>
                <w:lang w:eastAsia="zh-CN"/>
              </w:rPr>
              <w:t>（</w:t>
            </w:r>
            <w:r>
              <w:rPr>
                <w:rFonts w:hint="eastAsia" w:cs="宋体"/>
                <w:kern w:val="2"/>
                <w:sz w:val="21"/>
                <w:szCs w:val="21"/>
                <w:highlight w:val="none"/>
                <w:lang w:val="en-US" w:eastAsia="zh-CN"/>
              </w:rPr>
              <w:t>5</w:t>
            </w:r>
            <w:r>
              <w:rPr>
                <w:rFonts w:hint="eastAsia" w:ascii="宋体" w:hAnsi="宋体" w:eastAsia="宋体" w:cs="宋体"/>
                <w:kern w:val="2"/>
                <w:sz w:val="21"/>
                <w:szCs w:val="21"/>
                <w:highlight w:val="none"/>
                <w:lang w:val="en-US" w:eastAsia="zh-CN"/>
              </w:rPr>
              <w:t>0分</w:t>
            </w:r>
            <w:r>
              <w:rPr>
                <w:rFonts w:hint="eastAsia" w:ascii="宋体" w:hAnsi="宋体" w:eastAsia="宋体" w:cs="宋体"/>
                <w:kern w:val="2"/>
                <w:sz w:val="21"/>
                <w:szCs w:val="21"/>
                <w:highlight w:val="none"/>
                <w:lang w:eastAsia="zh-CN"/>
              </w:rPr>
              <w:t>）</w:t>
            </w:r>
          </w:p>
        </w:tc>
        <w:tc>
          <w:tcPr>
            <w:tcW w:w="1279" w:type="dxa"/>
            <w:tcBorders>
              <w:top w:val="single" w:color="auto" w:sz="4" w:space="0"/>
              <w:left w:val="single" w:color="auto" w:sz="4" w:space="0"/>
              <w:bottom w:val="single" w:color="auto" w:sz="4" w:space="0"/>
              <w:right w:val="single" w:color="auto" w:sz="4" w:space="0"/>
            </w:tcBorders>
            <w:noWrap w:val="0"/>
            <w:vAlign w:val="center"/>
          </w:tcPr>
          <w:p w14:paraId="269DAEE9">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对项目现 </w:t>
            </w:r>
          </w:p>
          <w:p w14:paraId="6ECB4FB1">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状与需求 </w:t>
            </w:r>
          </w:p>
          <w:p w14:paraId="38E18743">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的理解</w:t>
            </w:r>
          </w:p>
        </w:tc>
        <w:tc>
          <w:tcPr>
            <w:tcW w:w="5590" w:type="dxa"/>
            <w:tcBorders>
              <w:top w:val="single" w:color="auto" w:sz="4" w:space="0"/>
              <w:left w:val="single" w:color="auto" w:sz="4" w:space="0"/>
              <w:bottom w:val="single" w:color="auto" w:sz="4" w:space="0"/>
              <w:right w:val="single" w:color="auto" w:sz="4" w:space="0"/>
            </w:tcBorders>
            <w:noWrap w:val="0"/>
            <w:vAlign w:val="center"/>
          </w:tcPr>
          <w:p w14:paraId="6DD1AE6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1.根据投标人对项目背景及目的、相关政策文件的分析和解读情况进行综合评审： </w:t>
            </w:r>
          </w:p>
          <w:p w14:paraId="3B8FB8F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1）对项目背景及目的、相关政策文件的分析和解读详细、准确，得10分； </w:t>
            </w:r>
          </w:p>
          <w:p w14:paraId="719EA30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2）对项目背景及目的、相关政策文件的分析和解读一般、较准确，得7分； </w:t>
            </w:r>
          </w:p>
          <w:p w14:paraId="3844999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3）对项目背景及目的、相关政策文件的分析和解读不够详细，得4分； </w:t>
            </w:r>
          </w:p>
          <w:p w14:paraId="4AC2F66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4）未提供对应内容的，得0分。 </w:t>
            </w:r>
          </w:p>
          <w:p w14:paraId="76A3CE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2.根据投标人对项目范围内基本情况及存在问题的掌握情况进行综合评审： </w:t>
            </w:r>
          </w:p>
          <w:p w14:paraId="2E6790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1）对项目范围内基本情况及存在问题的掌握程度详细、准确，得10分； </w:t>
            </w:r>
          </w:p>
          <w:p w14:paraId="24777C1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2）对项目范围内基本情况及存在问题的掌握程度一般、较准确，得7分； </w:t>
            </w:r>
          </w:p>
          <w:p w14:paraId="310F4C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3）对项目范围内基本情况及存在问题的掌握程度不够详细，得4 分； </w:t>
            </w:r>
          </w:p>
          <w:p w14:paraId="2F728A67">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bCs/>
                <w:kern w:val="0"/>
                <w:sz w:val="21"/>
                <w:szCs w:val="21"/>
                <w:highlight w:val="none"/>
              </w:rPr>
            </w:pPr>
            <w:r>
              <w:rPr>
                <w:rFonts w:hint="eastAsia" w:ascii="宋体" w:hAnsi="宋体" w:eastAsia="宋体" w:cs="宋体"/>
                <w:color w:val="auto"/>
                <w:kern w:val="2"/>
                <w:sz w:val="21"/>
                <w:szCs w:val="21"/>
                <w:highlight w:val="none"/>
                <w:lang w:val="en-US" w:eastAsia="zh-CN" w:bidi="ar-SA"/>
              </w:rPr>
              <w:t xml:space="preserve">4）未提供对应内容的，得0分。 </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2715ADAC">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default" w:ascii="宋体" w:hAnsi="宋体" w:eastAsia="宋体" w:cs="宋体"/>
                <w:kern w:val="2"/>
                <w:sz w:val="21"/>
                <w:szCs w:val="21"/>
                <w:highlight w:val="none"/>
                <w:lang w:val="en-US" w:eastAsia="zh-CN"/>
              </w:rPr>
            </w:pPr>
            <w:r>
              <w:rPr>
                <w:rFonts w:hint="eastAsia" w:cs="宋体"/>
                <w:kern w:val="2"/>
                <w:sz w:val="21"/>
                <w:szCs w:val="21"/>
                <w:highlight w:val="none"/>
                <w:lang w:val="en-US" w:eastAsia="zh-CN"/>
              </w:rPr>
              <w:t>20</w:t>
            </w:r>
          </w:p>
        </w:tc>
      </w:tr>
      <w:tr w14:paraId="6C245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vMerge w:val="continue"/>
            <w:tcBorders>
              <w:left w:val="single" w:color="auto" w:sz="4" w:space="0"/>
              <w:right w:val="single" w:color="auto" w:sz="4" w:space="0"/>
            </w:tcBorders>
            <w:noWrap w:val="0"/>
            <w:vAlign w:val="center"/>
          </w:tcPr>
          <w:p w14:paraId="3E350240">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sz w:val="21"/>
                <w:szCs w:val="21"/>
                <w:highlight w:val="none"/>
              </w:rPr>
            </w:pPr>
          </w:p>
        </w:tc>
        <w:tc>
          <w:tcPr>
            <w:tcW w:w="1279" w:type="dxa"/>
            <w:tcBorders>
              <w:top w:val="single" w:color="auto" w:sz="4" w:space="0"/>
              <w:left w:val="single" w:color="auto" w:sz="4" w:space="0"/>
              <w:bottom w:val="single" w:color="auto" w:sz="4" w:space="0"/>
              <w:right w:val="single" w:color="auto" w:sz="4" w:space="0"/>
            </w:tcBorders>
            <w:noWrap w:val="0"/>
            <w:vAlign w:val="center"/>
          </w:tcPr>
          <w:p w14:paraId="109E966F">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运营管理与维护方案</w:t>
            </w:r>
          </w:p>
        </w:tc>
        <w:tc>
          <w:tcPr>
            <w:tcW w:w="5590" w:type="dxa"/>
            <w:tcBorders>
              <w:top w:val="single" w:color="auto" w:sz="4" w:space="0"/>
              <w:left w:val="single" w:color="auto" w:sz="4" w:space="0"/>
              <w:bottom w:val="single" w:color="auto" w:sz="4" w:space="0"/>
              <w:right w:val="single" w:color="auto" w:sz="4" w:space="0"/>
            </w:tcBorders>
            <w:noWrap w:val="0"/>
            <w:vAlign w:val="center"/>
          </w:tcPr>
          <w:p w14:paraId="71CAE380">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根据投标人针对本项目提供的运营管理与维护方案（</w:t>
            </w:r>
            <w:r>
              <w:rPr>
                <w:rFonts w:hint="eastAsia" w:ascii="宋体" w:hAnsi="宋体" w:eastAsia="宋体" w:cs="宋体"/>
                <w:b w:val="0"/>
                <w:bCs w:val="0"/>
                <w:color w:val="auto"/>
                <w:kern w:val="0"/>
                <w:sz w:val="21"/>
                <w:szCs w:val="21"/>
                <w:highlight w:val="none"/>
              </w:rPr>
              <w:t>包括但不限于：</w:t>
            </w:r>
            <w:r>
              <w:rPr>
                <w:rFonts w:hint="eastAsia" w:ascii="宋体" w:hAnsi="宋体" w:eastAsia="宋体" w:cs="宋体"/>
                <w:b w:val="0"/>
                <w:bCs w:val="0"/>
                <w:color w:val="auto"/>
                <w:kern w:val="0"/>
                <w:sz w:val="21"/>
                <w:szCs w:val="21"/>
                <w:highlight w:val="none"/>
                <w:lang w:val="en-US" w:eastAsia="zh-CN"/>
              </w:rPr>
              <w:t xml:space="preserve">制定的日常运营管理流程是否科学、高效，涵盖设备巡检、数据监测、人员调度等方面；维护方案需明确维护周期、维护内容、维护团队，确保光伏电站长期稳定运行，最大程度提高发电效率，降低运营成本。）详细性、可操作性进行综合评审： </w:t>
            </w:r>
          </w:p>
          <w:p w14:paraId="2C51890C">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 xml:space="preserve">1.运营管理与维护方案详细、可操作性强，得10分； </w:t>
            </w:r>
          </w:p>
          <w:p w14:paraId="11308584">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 xml:space="preserve">2.运营管理与维护方案较详细、可操作性较强，得6分； </w:t>
            </w:r>
          </w:p>
          <w:p w14:paraId="7233EA6F">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 xml:space="preserve">3.运营管理与维护方案不够详细、可操作性一般，得2分。 </w:t>
            </w:r>
          </w:p>
          <w:p w14:paraId="2ADA4856">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default" w:ascii="宋体" w:hAnsi="宋体" w:eastAsia="宋体" w:cs="宋体"/>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4.未提供对应内容的，得0分。</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655291C0">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r>
              <w:rPr>
                <w:rFonts w:hint="eastAsia" w:cs="宋体"/>
                <w:kern w:val="2"/>
                <w:sz w:val="21"/>
                <w:szCs w:val="21"/>
                <w:highlight w:val="none"/>
                <w:lang w:val="en-US" w:eastAsia="zh-CN"/>
              </w:rPr>
              <w:t>0</w:t>
            </w:r>
          </w:p>
        </w:tc>
      </w:tr>
      <w:tr w14:paraId="493A6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vMerge w:val="continue"/>
            <w:tcBorders>
              <w:left w:val="single" w:color="auto" w:sz="4" w:space="0"/>
              <w:right w:val="single" w:color="auto" w:sz="4" w:space="0"/>
            </w:tcBorders>
            <w:noWrap w:val="0"/>
            <w:vAlign w:val="center"/>
          </w:tcPr>
          <w:p w14:paraId="35A8BC98">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sz w:val="21"/>
                <w:szCs w:val="21"/>
                <w:highlight w:val="none"/>
              </w:rPr>
            </w:pPr>
          </w:p>
        </w:tc>
        <w:tc>
          <w:tcPr>
            <w:tcW w:w="1279" w:type="dxa"/>
            <w:tcBorders>
              <w:top w:val="single" w:color="auto" w:sz="4" w:space="0"/>
              <w:left w:val="single" w:color="auto" w:sz="4" w:space="0"/>
              <w:bottom w:val="single" w:color="auto" w:sz="4" w:space="0"/>
              <w:right w:val="single" w:color="auto" w:sz="4" w:space="0"/>
            </w:tcBorders>
            <w:noWrap w:val="0"/>
            <w:vAlign w:val="center"/>
          </w:tcPr>
          <w:p w14:paraId="1975F80C">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维修方案</w:t>
            </w:r>
          </w:p>
        </w:tc>
        <w:tc>
          <w:tcPr>
            <w:tcW w:w="5590" w:type="dxa"/>
            <w:tcBorders>
              <w:top w:val="single" w:color="auto" w:sz="4" w:space="0"/>
              <w:left w:val="single" w:color="auto" w:sz="4" w:space="0"/>
              <w:bottom w:val="single" w:color="auto" w:sz="4" w:space="0"/>
              <w:right w:val="single" w:color="auto" w:sz="4" w:space="0"/>
            </w:tcBorders>
            <w:noWrap w:val="0"/>
            <w:vAlign w:val="center"/>
          </w:tcPr>
          <w:p w14:paraId="63FEFF46">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根据各投标人提供详细的维修方案，（</w:t>
            </w:r>
            <w:r>
              <w:rPr>
                <w:rFonts w:hint="eastAsia" w:ascii="宋体" w:hAnsi="宋体" w:eastAsia="宋体" w:cs="宋体"/>
                <w:kern w:val="0"/>
                <w:sz w:val="21"/>
                <w:szCs w:val="21"/>
                <w:highlight w:val="none"/>
              </w:rPr>
              <w:t>包括但不限于：</w:t>
            </w:r>
            <w:r>
              <w:rPr>
                <w:rFonts w:hint="eastAsia" w:ascii="宋体" w:hAnsi="宋体" w:eastAsia="宋体" w:cs="宋体"/>
                <w:kern w:val="0"/>
                <w:sz w:val="21"/>
                <w:szCs w:val="21"/>
                <w:highlight w:val="none"/>
                <w:lang w:val="en-US" w:eastAsia="zh-CN"/>
              </w:rPr>
              <w:t>常见故障的维修流程、维修所需时间及资源、备品备件的储备策略等，以保障在设备出现故障时能迅速响应并修复，减少停机时间，维持电站正常运转。）</w:t>
            </w:r>
            <w:r>
              <w:rPr>
                <w:rFonts w:hint="eastAsia" w:ascii="宋体" w:hAnsi="宋体" w:eastAsia="宋体" w:cs="宋体"/>
                <w:kern w:val="0"/>
                <w:sz w:val="21"/>
                <w:szCs w:val="21"/>
                <w:highlight w:val="none"/>
              </w:rPr>
              <w:t>进行</w:t>
            </w:r>
            <w:r>
              <w:rPr>
                <w:rFonts w:hint="eastAsia" w:ascii="宋体" w:hAnsi="宋体" w:eastAsia="宋体" w:cs="宋体"/>
                <w:kern w:val="0"/>
                <w:sz w:val="21"/>
                <w:szCs w:val="21"/>
                <w:highlight w:val="none"/>
                <w:lang w:val="en-US" w:eastAsia="zh-CN"/>
              </w:rPr>
              <w:t>综合</w:t>
            </w:r>
            <w:r>
              <w:rPr>
                <w:rFonts w:hint="eastAsia" w:ascii="宋体" w:hAnsi="宋体" w:eastAsia="宋体" w:cs="宋体"/>
                <w:kern w:val="0"/>
                <w:sz w:val="21"/>
                <w:szCs w:val="21"/>
                <w:highlight w:val="none"/>
              </w:rPr>
              <w:t>评审：</w:t>
            </w:r>
          </w:p>
          <w:p w14:paraId="55C26707">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1.维修方案详细、可操作性强，得10分； </w:t>
            </w:r>
          </w:p>
          <w:p w14:paraId="7347B500">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2.维修方案较详细、可操作性较强，得7分； </w:t>
            </w:r>
          </w:p>
          <w:p w14:paraId="06D64D91">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 xml:space="preserve">3.维修方案不够详细、可操作性一般，得4分； </w:t>
            </w:r>
          </w:p>
          <w:p w14:paraId="0706DD02">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4.未提供对应内容的，得0分。</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16F365CC">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1</w:t>
            </w:r>
            <w:r>
              <w:rPr>
                <w:rFonts w:hint="eastAsia" w:cs="宋体"/>
                <w:kern w:val="2"/>
                <w:sz w:val="21"/>
                <w:szCs w:val="21"/>
                <w:highlight w:val="none"/>
                <w:lang w:val="en-US" w:eastAsia="zh-CN"/>
              </w:rPr>
              <w:t>0</w:t>
            </w:r>
          </w:p>
        </w:tc>
      </w:tr>
      <w:tr w14:paraId="56084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7" w:hRule="atLeast"/>
        </w:trPr>
        <w:tc>
          <w:tcPr>
            <w:tcW w:w="1273" w:type="dxa"/>
            <w:vMerge w:val="continue"/>
            <w:tcBorders>
              <w:left w:val="single" w:color="auto" w:sz="4" w:space="0"/>
              <w:right w:val="single" w:color="auto" w:sz="4" w:space="0"/>
            </w:tcBorders>
            <w:noWrap w:val="0"/>
            <w:vAlign w:val="center"/>
          </w:tcPr>
          <w:p w14:paraId="5C9B18CB">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lang w:eastAsia="zh-CN"/>
              </w:rPr>
            </w:pPr>
          </w:p>
        </w:tc>
        <w:tc>
          <w:tcPr>
            <w:tcW w:w="1279" w:type="dxa"/>
            <w:tcBorders>
              <w:top w:val="single" w:color="auto" w:sz="4" w:space="0"/>
              <w:left w:val="single" w:color="auto" w:sz="4" w:space="0"/>
              <w:right w:val="single" w:color="auto" w:sz="4" w:space="0"/>
            </w:tcBorders>
            <w:noWrap w:val="0"/>
            <w:vAlign w:val="center"/>
          </w:tcPr>
          <w:p w14:paraId="005F8E00">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rPr>
              <w:t>应急措施预案</w:t>
            </w:r>
          </w:p>
        </w:tc>
        <w:tc>
          <w:tcPr>
            <w:tcW w:w="5590" w:type="dxa"/>
            <w:tcBorders>
              <w:top w:val="single" w:color="auto" w:sz="4" w:space="0"/>
              <w:left w:val="single" w:color="auto" w:sz="4" w:space="0"/>
              <w:bottom w:val="single" w:color="auto" w:sz="4" w:space="0"/>
              <w:right w:val="single" w:color="auto" w:sz="4" w:space="0"/>
            </w:tcBorders>
            <w:noWrap w:val="0"/>
            <w:vAlign w:val="center"/>
          </w:tcPr>
          <w:p w14:paraId="1FE3399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right="-20" w:rightChars="0"/>
              <w:jc w:val="left"/>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SA"/>
              </w:rPr>
              <w:t>根据各投标人</w:t>
            </w:r>
            <w:r>
              <w:rPr>
                <w:rFonts w:hint="eastAsia" w:ascii="宋体" w:hAnsi="宋体" w:eastAsia="宋体" w:cs="宋体"/>
                <w:kern w:val="0"/>
                <w:sz w:val="21"/>
                <w:szCs w:val="21"/>
                <w:highlight w:val="none"/>
                <w:lang w:val="en-US" w:eastAsia="zh-CN"/>
              </w:rPr>
              <w:t>针</w:t>
            </w:r>
            <w:r>
              <w:rPr>
                <w:rFonts w:hint="eastAsia" w:ascii="宋体" w:hAnsi="宋体" w:eastAsia="宋体" w:cs="宋体"/>
                <w:kern w:val="0"/>
                <w:sz w:val="21"/>
                <w:szCs w:val="21"/>
                <w:highlight w:val="none"/>
              </w:rPr>
              <w:t>对本项目</w:t>
            </w:r>
            <w:r>
              <w:rPr>
                <w:rFonts w:hint="eastAsia" w:ascii="宋体" w:hAnsi="宋体" w:eastAsia="宋体" w:cs="宋体"/>
                <w:color w:val="auto"/>
                <w:kern w:val="2"/>
                <w:sz w:val="21"/>
                <w:szCs w:val="21"/>
                <w:highlight w:val="none"/>
                <w:lang w:val="en-US" w:eastAsia="zh-CN" w:bidi="ar-SA"/>
              </w:rPr>
              <w:t>提供的</w:t>
            </w:r>
            <w:r>
              <w:rPr>
                <w:rFonts w:hint="default" w:ascii="宋体" w:hAnsi="宋体" w:eastAsia="宋体" w:cs="宋体"/>
                <w:color w:val="auto"/>
                <w:kern w:val="2"/>
                <w:sz w:val="21"/>
                <w:szCs w:val="21"/>
                <w:highlight w:val="none"/>
                <w:lang w:val="en-US" w:eastAsia="zh-CN" w:bidi="ar-SA"/>
              </w:rPr>
              <w:t>应急措施预案</w:t>
            </w:r>
            <w:r>
              <w:rPr>
                <w:rFonts w:hint="eastAsia" w:ascii="宋体" w:hAnsi="宋体" w:eastAsia="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rPr>
              <w:t>包括但不限于：</w:t>
            </w:r>
            <w:r>
              <w:rPr>
                <w:rFonts w:hint="eastAsia" w:ascii="宋体" w:hAnsi="宋体" w:eastAsia="宋体" w:cs="宋体"/>
                <w:color w:val="auto"/>
                <w:kern w:val="2"/>
                <w:sz w:val="21"/>
                <w:szCs w:val="21"/>
                <w:highlight w:val="none"/>
                <w:lang w:val="en-US" w:eastAsia="zh-CN" w:bidi="ar-SA"/>
              </w:rPr>
              <w:t>设备突发严重故障、恶劣天气破坏等突发事件的应对机制，包括事件报告流程、应急响应时间、临时替代方案等，确保在紧急情况下能有效降低损失，保障项目的持续供电能力）</w:t>
            </w:r>
            <w:r>
              <w:rPr>
                <w:rFonts w:hint="eastAsia" w:ascii="宋体" w:hAnsi="宋体" w:eastAsia="宋体" w:cs="宋体"/>
                <w:color w:val="auto"/>
                <w:kern w:val="2"/>
                <w:sz w:val="21"/>
                <w:szCs w:val="21"/>
                <w:highlight w:val="none"/>
              </w:rPr>
              <w:t>进行评审：</w:t>
            </w:r>
          </w:p>
          <w:p w14:paraId="542D8296">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rPr>
              <w:t>1.</w:t>
            </w:r>
            <w:r>
              <w:rPr>
                <w:rFonts w:hint="default" w:ascii="宋体" w:hAnsi="宋体" w:eastAsia="宋体" w:cs="宋体"/>
                <w:color w:val="auto"/>
                <w:kern w:val="2"/>
                <w:sz w:val="21"/>
                <w:szCs w:val="21"/>
                <w:highlight w:val="none"/>
                <w:lang w:val="en-US" w:eastAsia="zh-CN" w:bidi="ar-SA"/>
              </w:rPr>
              <w:t>应急措施预案</w:t>
            </w:r>
            <w:r>
              <w:rPr>
                <w:rFonts w:hint="eastAsia" w:ascii="宋体" w:hAnsi="宋体" w:eastAsia="宋体" w:cs="宋体"/>
                <w:color w:val="auto"/>
                <w:kern w:val="2"/>
                <w:sz w:val="21"/>
                <w:szCs w:val="21"/>
                <w:highlight w:val="none"/>
              </w:rPr>
              <w:t>详细具体、处置措施合理可行、操作性高</w:t>
            </w:r>
            <w:r>
              <w:rPr>
                <w:rFonts w:hint="eastAsia" w:ascii="宋体" w:hAnsi="宋体" w:eastAsia="宋体" w:cs="宋体"/>
                <w:color w:val="auto"/>
                <w:kern w:val="2"/>
                <w:sz w:val="21"/>
                <w:szCs w:val="21"/>
                <w:highlight w:val="none"/>
                <w:lang w:val="en-US" w:eastAsia="zh-CN"/>
              </w:rPr>
              <w:t>，</w:t>
            </w:r>
            <w:r>
              <w:rPr>
                <w:rFonts w:hint="eastAsia" w:ascii="宋体" w:hAnsi="宋体" w:eastAsia="宋体" w:cs="宋体"/>
                <w:color w:val="auto"/>
                <w:kern w:val="2"/>
                <w:sz w:val="21"/>
                <w:szCs w:val="21"/>
                <w:highlight w:val="none"/>
              </w:rPr>
              <w:t>得</w:t>
            </w:r>
            <w:r>
              <w:rPr>
                <w:rFonts w:hint="eastAsia" w:ascii="宋体" w:hAnsi="宋体" w:eastAsia="宋体" w:cs="宋体"/>
                <w:color w:val="auto"/>
                <w:kern w:val="2"/>
                <w:sz w:val="21"/>
                <w:szCs w:val="21"/>
                <w:highlight w:val="none"/>
                <w:lang w:val="en-US" w:eastAsia="zh-CN"/>
              </w:rPr>
              <w:t>10</w:t>
            </w:r>
            <w:r>
              <w:rPr>
                <w:rFonts w:hint="eastAsia" w:ascii="宋体" w:hAnsi="宋体" w:eastAsia="宋体" w:cs="宋体"/>
                <w:color w:val="auto"/>
                <w:kern w:val="2"/>
                <w:sz w:val="21"/>
                <w:szCs w:val="21"/>
                <w:highlight w:val="none"/>
              </w:rPr>
              <w:t xml:space="preserve">分； </w:t>
            </w:r>
          </w:p>
          <w:p w14:paraId="659473A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rPr>
              <w:t>2.</w:t>
            </w:r>
            <w:r>
              <w:rPr>
                <w:rFonts w:hint="default" w:ascii="宋体" w:hAnsi="宋体" w:eastAsia="宋体" w:cs="宋体"/>
                <w:color w:val="auto"/>
                <w:kern w:val="2"/>
                <w:sz w:val="21"/>
                <w:szCs w:val="21"/>
                <w:highlight w:val="none"/>
                <w:lang w:val="en-US" w:eastAsia="zh-CN" w:bidi="ar-SA"/>
              </w:rPr>
              <w:t>应急措施预案</w:t>
            </w:r>
            <w:r>
              <w:rPr>
                <w:rFonts w:hint="eastAsia" w:ascii="宋体" w:hAnsi="宋体" w:eastAsia="宋体" w:cs="宋体"/>
                <w:color w:val="auto"/>
                <w:kern w:val="2"/>
                <w:sz w:val="21"/>
                <w:szCs w:val="21"/>
                <w:highlight w:val="none"/>
              </w:rPr>
              <w:t>较详细具体、处置措施比较合理可行、操作性较高，得</w:t>
            </w:r>
            <w:r>
              <w:rPr>
                <w:rFonts w:hint="eastAsia" w:ascii="宋体" w:hAnsi="宋体" w:eastAsia="宋体" w:cs="宋体"/>
                <w:color w:val="auto"/>
                <w:kern w:val="2"/>
                <w:sz w:val="21"/>
                <w:szCs w:val="21"/>
                <w:highlight w:val="none"/>
                <w:lang w:val="en-US" w:eastAsia="zh-CN"/>
              </w:rPr>
              <w:t>6</w:t>
            </w:r>
            <w:r>
              <w:rPr>
                <w:rFonts w:hint="eastAsia" w:ascii="宋体" w:hAnsi="宋体" w:eastAsia="宋体" w:cs="宋体"/>
                <w:color w:val="auto"/>
                <w:kern w:val="2"/>
                <w:sz w:val="21"/>
                <w:szCs w:val="21"/>
                <w:highlight w:val="none"/>
              </w:rPr>
              <w:t xml:space="preserve">分； </w:t>
            </w:r>
          </w:p>
          <w:p w14:paraId="56F5F03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lang w:val="en-US" w:eastAsia="zh-CN"/>
              </w:rPr>
              <w:t>3.</w:t>
            </w:r>
            <w:r>
              <w:rPr>
                <w:rFonts w:hint="default" w:ascii="宋体" w:hAnsi="宋体" w:eastAsia="宋体" w:cs="宋体"/>
                <w:color w:val="auto"/>
                <w:kern w:val="2"/>
                <w:sz w:val="21"/>
                <w:szCs w:val="21"/>
                <w:highlight w:val="none"/>
                <w:lang w:val="en-US" w:eastAsia="zh-CN" w:bidi="ar-SA"/>
              </w:rPr>
              <w:t>应急措施预案</w:t>
            </w:r>
            <w:r>
              <w:rPr>
                <w:rFonts w:hint="eastAsia" w:ascii="宋体" w:hAnsi="宋体" w:eastAsia="宋体" w:cs="宋体"/>
                <w:color w:val="auto"/>
                <w:kern w:val="2"/>
                <w:sz w:val="21"/>
                <w:szCs w:val="21"/>
                <w:highlight w:val="none"/>
              </w:rPr>
              <w:t>简单、处置措施一般、操作性一般</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得</w:t>
            </w:r>
            <w:r>
              <w:rPr>
                <w:rFonts w:hint="eastAsia" w:ascii="宋体" w:hAnsi="宋体" w:cs="宋体"/>
                <w:color w:val="auto"/>
                <w:kern w:val="2"/>
                <w:sz w:val="21"/>
                <w:szCs w:val="21"/>
                <w:highlight w:val="none"/>
                <w:lang w:val="en-US" w:eastAsia="zh-CN"/>
              </w:rPr>
              <w:t>2</w:t>
            </w:r>
            <w:r>
              <w:rPr>
                <w:rFonts w:hint="eastAsia" w:ascii="宋体" w:hAnsi="宋体" w:eastAsia="宋体" w:cs="宋体"/>
                <w:color w:val="auto"/>
                <w:kern w:val="2"/>
                <w:sz w:val="21"/>
                <w:szCs w:val="21"/>
                <w:highlight w:val="none"/>
              </w:rPr>
              <w:t>分</w:t>
            </w:r>
            <w:r>
              <w:rPr>
                <w:rFonts w:hint="eastAsia" w:ascii="宋体" w:hAnsi="宋体" w:eastAsia="宋体" w:cs="宋体"/>
                <w:color w:val="auto"/>
                <w:kern w:val="2"/>
                <w:sz w:val="21"/>
                <w:szCs w:val="21"/>
                <w:highlight w:val="none"/>
                <w:lang w:eastAsia="zh-CN"/>
              </w:rPr>
              <w:t>。</w:t>
            </w:r>
          </w:p>
          <w:p w14:paraId="6DC7186B">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kern w:val="0"/>
                <w:sz w:val="21"/>
                <w:szCs w:val="21"/>
                <w:highlight w:val="none"/>
                <w:lang w:eastAsia="zh-CN"/>
              </w:rPr>
            </w:pPr>
            <w:r>
              <w:rPr>
                <w:rFonts w:hint="eastAsia" w:ascii="宋体" w:hAnsi="宋体" w:eastAsia="宋体" w:cs="宋体"/>
                <w:b/>
                <w:bCs/>
                <w:color w:val="auto"/>
                <w:kern w:val="0"/>
                <w:sz w:val="21"/>
                <w:szCs w:val="21"/>
                <w:highlight w:val="none"/>
              </w:rPr>
              <w:t>注：未提供方案不得分。</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365BB5A7">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default" w:ascii="宋体" w:hAnsi="宋体" w:eastAsia="宋体" w:cs="宋体"/>
                <w:kern w:val="2"/>
                <w:sz w:val="21"/>
                <w:szCs w:val="21"/>
                <w:highlight w:val="none"/>
                <w:lang w:val="en-US" w:eastAsia="zh-CN"/>
              </w:rPr>
            </w:pPr>
            <w:r>
              <w:rPr>
                <w:rFonts w:hint="eastAsia" w:cs="宋体"/>
                <w:kern w:val="2"/>
                <w:sz w:val="21"/>
                <w:szCs w:val="21"/>
                <w:highlight w:val="none"/>
                <w:lang w:val="en-US" w:eastAsia="zh-CN"/>
              </w:rPr>
              <w:t>10</w:t>
            </w:r>
          </w:p>
        </w:tc>
      </w:tr>
      <w:tr w14:paraId="724F3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73" w:type="dxa"/>
            <w:vMerge w:val="restart"/>
            <w:tcBorders>
              <w:top w:val="single" w:color="auto" w:sz="4" w:space="0"/>
              <w:left w:val="single" w:color="auto" w:sz="4" w:space="0"/>
              <w:right w:val="single" w:color="auto" w:sz="4" w:space="0"/>
            </w:tcBorders>
            <w:noWrap w:val="0"/>
            <w:vAlign w:val="center"/>
          </w:tcPr>
          <w:p w14:paraId="6B818EE4">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商务部分</w:t>
            </w:r>
          </w:p>
          <w:p w14:paraId="247699A5">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sz w:val="21"/>
                <w:szCs w:val="21"/>
                <w:highlight w:val="none"/>
              </w:rPr>
            </w:pPr>
            <w:r>
              <w:rPr>
                <w:rFonts w:hint="eastAsia" w:ascii="宋体" w:hAnsi="宋体" w:eastAsia="宋体" w:cs="宋体"/>
                <w:kern w:val="2"/>
                <w:sz w:val="21"/>
                <w:szCs w:val="21"/>
                <w:highlight w:val="none"/>
                <w:lang w:eastAsia="zh-CN"/>
              </w:rPr>
              <w:t>（</w:t>
            </w:r>
            <w:r>
              <w:rPr>
                <w:rFonts w:hint="eastAsia" w:ascii="宋体" w:hAnsi="宋体" w:eastAsia="宋体" w:cs="宋体"/>
                <w:kern w:val="2"/>
                <w:sz w:val="21"/>
                <w:szCs w:val="21"/>
                <w:highlight w:val="none"/>
                <w:lang w:val="en-US" w:eastAsia="zh-CN"/>
              </w:rPr>
              <w:t>30分</w:t>
            </w:r>
            <w:r>
              <w:rPr>
                <w:rFonts w:hint="eastAsia" w:ascii="宋体" w:hAnsi="宋体" w:eastAsia="宋体" w:cs="宋体"/>
                <w:kern w:val="2"/>
                <w:sz w:val="21"/>
                <w:szCs w:val="21"/>
                <w:highlight w:val="none"/>
                <w:lang w:eastAsia="zh-CN"/>
              </w:rPr>
              <w:t>）</w:t>
            </w:r>
          </w:p>
        </w:tc>
        <w:tc>
          <w:tcPr>
            <w:tcW w:w="127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5CE26B">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采购需求相响应情况</w:t>
            </w:r>
          </w:p>
        </w:tc>
        <w:tc>
          <w:tcPr>
            <w:tcW w:w="5590" w:type="dxa"/>
            <w:tcBorders>
              <w:top w:val="single" w:color="auto" w:sz="4" w:space="0"/>
              <w:left w:val="single" w:color="auto" w:sz="4" w:space="0"/>
              <w:bottom w:val="single" w:color="auto" w:sz="4" w:space="0"/>
              <w:right w:val="single" w:color="auto" w:sz="4" w:space="0"/>
            </w:tcBorders>
            <w:shd w:val="clear" w:color="auto" w:fill="auto"/>
            <w:noWrap w:val="0"/>
            <w:vAlign w:val="top"/>
          </w:tcPr>
          <w:p w14:paraId="73383A5B">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对采购需求条款响应程度进行评审，每负偏离一个扣1分，直至扣完该项分值为止。</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5D7021">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default" w:ascii="宋体" w:hAnsi="宋体" w:eastAsia="宋体" w:cs="宋体"/>
                <w:color w:val="auto"/>
                <w:kern w:val="2"/>
                <w:sz w:val="21"/>
                <w:szCs w:val="21"/>
                <w:highlight w:val="none"/>
                <w:lang w:val="en-US" w:eastAsia="zh-CN"/>
              </w:rPr>
            </w:pPr>
            <w:r>
              <w:rPr>
                <w:rFonts w:hint="eastAsia" w:cs="宋体"/>
                <w:color w:val="auto"/>
                <w:kern w:val="2"/>
                <w:sz w:val="21"/>
                <w:szCs w:val="21"/>
                <w:highlight w:val="none"/>
                <w:lang w:val="en-US" w:eastAsia="zh-CN"/>
              </w:rPr>
              <w:t>9</w:t>
            </w:r>
          </w:p>
        </w:tc>
      </w:tr>
      <w:tr w14:paraId="7CE7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vMerge w:val="continue"/>
            <w:tcBorders>
              <w:left w:val="single" w:color="auto" w:sz="4" w:space="0"/>
              <w:right w:val="single" w:color="auto" w:sz="4" w:space="0"/>
            </w:tcBorders>
            <w:noWrap w:val="0"/>
            <w:vAlign w:val="center"/>
          </w:tcPr>
          <w:p w14:paraId="22F54015">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kern w:val="2"/>
                <w:sz w:val="21"/>
                <w:szCs w:val="21"/>
                <w:highlight w:val="none"/>
                <w:lang w:eastAsia="zh-CN"/>
              </w:rPr>
            </w:pPr>
          </w:p>
        </w:tc>
        <w:tc>
          <w:tcPr>
            <w:tcW w:w="127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A95261B">
            <w:pPr>
              <w:pStyle w:val="4"/>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0" w:leftChars="0" w:firstLine="0" w:firstLineChars="0"/>
              <w:jc w:val="center"/>
              <w:textAlignment w:val="auto"/>
              <w:rPr>
                <w:rStyle w:val="103"/>
                <w:rFonts w:hint="eastAsia"/>
                <w:b w:val="0"/>
                <w:bCs w:val="0"/>
                <w:color w:val="auto"/>
                <w:kern w:val="2"/>
                <w:sz w:val="21"/>
                <w:szCs w:val="21"/>
                <w:highlight w:val="none"/>
                <w:lang w:val="en-US" w:eastAsia="zh-CN" w:bidi="ar"/>
              </w:rPr>
            </w:pPr>
            <w:r>
              <w:rPr>
                <w:rStyle w:val="103"/>
                <w:rFonts w:hint="eastAsia"/>
                <w:b w:val="0"/>
                <w:bCs w:val="0"/>
                <w:color w:val="auto"/>
                <w:kern w:val="2"/>
                <w:sz w:val="21"/>
                <w:szCs w:val="21"/>
                <w:highlight w:val="none"/>
                <w:lang w:val="en-US" w:eastAsia="zh-CN" w:bidi="ar"/>
              </w:rPr>
              <w:t>体系认证</w:t>
            </w:r>
          </w:p>
        </w:tc>
        <w:tc>
          <w:tcPr>
            <w:tcW w:w="559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8F9278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投标人具有质量管理体系认证、环境管理体系认证、职业健康安全管理体系认证，每提供一个证书得3分，最高得9分。</w:t>
            </w:r>
          </w:p>
          <w:p w14:paraId="666C8C5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注：提供上述有效证书复印件并加盖投标人公章，同时提供在全国认证认可信息公共服务平台(www.cnca.cn)对体系证书的信息查询截图作为评审依据,已失效、已撤销或已暂停的不得分。</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EEF4E7F">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default" w:ascii="宋体" w:hAnsi="宋体" w:eastAsia="宋体" w:cs="宋体"/>
                <w:color w:val="auto"/>
                <w:kern w:val="2"/>
                <w:sz w:val="21"/>
                <w:szCs w:val="21"/>
                <w:highlight w:val="none"/>
                <w:lang w:val="en-US" w:eastAsia="zh-CN"/>
              </w:rPr>
            </w:pPr>
            <w:r>
              <w:rPr>
                <w:rFonts w:hint="eastAsia" w:cs="宋体"/>
                <w:color w:val="auto"/>
                <w:kern w:val="2"/>
                <w:sz w:val="21"/>
                <w:szCs w:val="21"/>
                <w:highlight w:val="none"/>
                <w:lang w:val="en-US" w:eastAsia="zh-CN"/>
              </w:rPr>
              <w:t>9</w:t>
            </w:r>
          </w:p>
        </w:tc>
      </w:tr>
      <w:tr w14:paraId="20636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vMerge w:val="continue"/>
            <w:tcBorders>
              <w:left w:val="single" w:color="auto" w:sz="4" w:space="0"/>
              <w:right w:val="single" w:color="auto" w:sz="4" w:space="0"/>
            </w:tcBorders>
            <w:noWrap w:val="0"/>
            <w:vAlign w:val="center"/>
          </w:tcPr>
          <w:p w14:paraId="1012236C">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sz w:val="21"/>
                <w:szCs w:val="21"/>
                <w:highlight w:val="none"/>
              </w:rPr>
            </w:pPr>
          </w:p>
        </w:tc>
        <w:tc>
          <w:tcPr>
            <w:tcW w:w="127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221060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outlineLvl w:val="9"/>
              <w:rPr>
                <w:rStyle w:val="103"/>
                <w:rFonts w:hint="eastAsia" w:ascii="宋体" w:hAnsi="宋体" w:eastAsia="宋体" w:cs="宋体"/>
                <w:b w:val="0"/>
                <w:bCs w:val="0"/>
                <w:color w:val="auto"/>
                <w:sz w:val="21"/>
                <w:szCs w:val="21"/>
                <w:highlight w:val="none"/>
                <w:lang w:val="en-GB" w:eastAsia="zh-CN" w:bidi="ar"/>
              </w:rPr>
            </w:pPr>
            <w:r>
              <w:rPr>
                <w:rStyle w:val="103"/>
                <w:rFonts w:hint="eastAsia" w:ascii="宋体" w:hAnsi="宋体" w:eastAsia="宋体" w:cs="宋体"/>
                <w:b w:val="0"/>
                <w:bCs w:val="0"/>
                <w:color w:val="auto"/>
                <w:sz w:val="21"/>
                <w:szCs w:val="21"/>
                <w:highlight w:val="none"/>
                <w:lang w:val="en-GB" w:eastAsia="zh-CN" w:bidi="ar"/>
              </w:rPr>
              <w:t>服务及时性保障</w:t>
            </w:r>
          </w:p>
        </w:tc>
        <w:tc>
          <w:tcPr>
            <w:tcW w:w="559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5264C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Style w:val="103"/>
                <w:rFonts w:hint="eastAsia" w:ascii="宋体" w:hAnsi="宋体" w:eastAsia="宋体" w:cs="宋体"/>
                <w:b w:val="0"/>
                <w:bCs w:val="0"/>
                <w:color w:val="auto"/>
                <w:sz w:val="21"/>
                <w:szCs w:val="21"/>
                <w:highlight w:val="none"/>
                <w:lang w:val="en-US" w:eastAsia="zh-CN" w:bidi="ar"/>
              </w:rPr>
            </w:pPr>
            <w:r>
              <w:rPr>
                <w:rStyle w:val="103"/>
                <w:rFonts w:hint="eastAsia" w:ascii="宋体" w:hAnsi="宋体" w:eastAsia="宋体" w:cs="宋体"/>
                <w:b w:val="0"/>
                <w:bCs w:val="0"/>
                <w:color w:val="auto"/>
                <w:sz w:val="21"/>
                <w:szCs w:val="21"/>
                <w:highlight w:val="none"/>
                <w:lang w:val="en-US" w:eastAsia="zh-CN" w:bidi="ar"/>
              </w:rPr>
              <w:t>根据投标人对服务情况的响应时间进行综合评审：</w:t>
            </w:r>
          </w:p>
          <w:p w14:paraId="3012C30C">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Style w:val="103"/>
                <w:rFonts w:hint="eastAsia" w:ascii="宋体" w:hAnsi="宋体" w:eastAsia="宋体" w:cs="宋体"/>
                <w:b w:val="0"/>
                <w:bCs w:val="0"/>
                <w:color w:val="auto"/>
                <w:sz w:val="21"/>
                <w:szCs w:val="21"/>
                <w:highlight w:val="none"/>
                <w:lang w:val="en-US" w:eastAsia="zh-CN" w:bidi="ar"/>
              </w:rPr>
            </w:pPr>
            <w:r>
              <w:rPr>
                <w:rStyle w:val="103"/>
                <w:rFonts w:hint="eastAsia" w:ascii="宋体" w:hAnsi="宋体" w:eastAsia="宋体" w:cs="宋体"/>
                <w:b w:val="0"/>
                <w:bCs w:val="0"/>
                <w:color w:val="auto"/>
                <w:sz w:val="21"/>
                <w:szCs w:val="21"/>
                <w:highlight w:val="none"/>
                <w:lang w:val="en-US" w:eastAsia="zh-CN" w:bidi="ar"/>
              </w:rPr>
              <w:t>1.供应商接到采购人电话且30分钟内(含30分钟）到达现场并解决问题，得7分；</w:t>
            </w:r>
          </w:p>
          <w:p w14:paraId="415B5E0F">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Style w:val="103"/>
                <w:rFonts w:hint="eastAsia" w:ascii="宋体" w:hAnsi="宋体" w:eastAsia="宋体" w:cs="宋体"/>
                <w:b w:val="0"/>
                <w:bCs w:val="0"/>
                <w:color w:val="auto"/>
                <w:sz w:val="21"/>
                <w:szCs w:val="21"/>
                <w:highlight w:val="none"/>
                <w:lang w:val="en-US" w:eastAsia="zh-CN" w:bidi="ar"/>
              </w:rPr>
            </w:pPr>
            <w:r>
              <w:rPr>
                <w:rStyle w:val="103"/>
                <w:rFonts w:hint="eastAsia" w:ascii="宋体" w:hAnsi="宋体" w:eastAsia="宋体" w:cs="宋体"/>
                <w:b w:val="0"/>
                <w:bCs w:val="0"/>
                <w:color w:val="auto"/>
                <w:sz w:val="21"/>
                <w:szCs w:val="21"/>
                <w:highlight w:val="none"/>
                <w:lang w:val="en-US" w:eastAsia="zh-CN" w:bidi="ar"/>
              </w:rPr>
              <w:t>2.供应商接到采购人电话且60分钟内(含60分钟）到达现场并解决问题，得3分；</w:t>
            </w:r>
          </w:p>
          <w:p w14:paraId="23DD509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Style w:val="103"/>
                <w:rFonts w:hint="eastAsia" w:ascii="宋体" w:hAnsi="宋体" w:eastAsia="宋体" w:cs="宋体"/>
                <w:b w:val="0"/>
                <w:bCs w:val="0"/>
                <w:color w:val="auto"/>
                <w:sz w:val="21"/>
                <w:szCs w:val="21"/>
                <w:highlight w:val="none"/>
                <w:lang w:val="en-US" w:eastAsia="zh-CN" w:bidi="ar"/>
              </w:rPr>
            </w:pPr>
            <w:r>
              <w:rPr>
                <w:rStyle w:val="103"/>
                <w:rFonts w:hint="eastAsia" w:ascii="宋体" w:hAnsi="宋体" w:eastAsia="宋体" w:cs="宋体"/>
                <w:b w:val="0"/>
                <w:bCs w:val="0"/>
                <w:color w:val="auto"/>
                <w:sz w:val="21"/>
                <w:szCs w:val="21"/>
                <w:highlight w:val="none"/>
                <w:lang w:val="en-US" w:eastAsia="zh-CN" w:bidi="ar"/>
              </w:rPr>
              <w:t>3.供应商接到采购人电话且120分钟内(含120分钟）到达现场并解决问题，得1分。</w:t>
            </w:r>
          </w:p>
          <w:p w14:paraId="5790F6C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color w:val="auto"/>
                <w:kern w:val="0"/>
                <w:sz w:val="21"/>
                <w:szCs w:val="21"/>
                <w:highlight w:val="none"/>
                <w:lang w:val="en-GB" w:eastAsia="zh-CN" w:bidi="ar-SA"/>
              </w:rPr>
            </w:pPr>
            <w:r>
              <w:rPr>
                <w:rStyle w:val="103"/>
                <w:rFonts w:hint="eastAsia" w:ascii="宋体" w:hAnsi="宋体" w:eastAsia="宋体" w:cs="宋体"/>
                <w:b/>
                <w:bCs/>
                <w:color w:val="auto"/>
                <w:sz w:val="21"/>
                <w:szCs w:val="21"/>
                <w:highlight w:val="none"/>
                <w:lang w:val="en-US" w:eastAsia="zh-CN" w:bidi="ar"/>
              </w:rPr>
              <w:t>注：提供承诺函，格式自拟。未按要求提供不得分。</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14C734">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color w:val="auto"/>
                <w:kern w:val="2"/>
                <w:sz w:val="21"/>
                <w:szCs w:val="21"/>
                <w:highlight w:val="yellow"/>
                <w:lang w:val="en-US" w:eastAsia="zh-CN" w:bidi="ar-SA"/>
              </w:rPr>
            </w:pPr>
            <w:r>
              <w:rPr>
                <w:rFonts w:hint="eastAsia" w:cs="宋体"/>
                <w:color w:val="auto"/>
                <w:kern w:val="2"/>
                <w:sz w:val="21"/>
                <w:szCs w:val="21"/>
                <w:highlight w:val="none"/>
                <w:lang w:val="en-US" w:eastAsia="zh-CN"/>
              </w:rPr>
              <w:t>7</w:t>
            </w:r>
          </w:p>
        </w:tc>
      </w:tr>
      <w:tr w14:paraId="3DF95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vMerge w:val="continue"/>
            <w:tcBorders>
              <w:left w:val="single" w:color="auto" w:sz="4" w:space="0"/>
              <w:bottom w:val="single" w:color="auto" w:sz="4" w:space="0"/>
              <w:right w:val="single" w:color="auto" w:sz="4" w:space="0"/>
            </w:tcBorders>
            <w:noWrap w:val="0"/>
            <w:vAlign w:val="center"/>
          </w:tcPr>
          <w:p w14:paraId="47BFAA04">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kern w:val="2"/>
                <w:sz w:val="21"/>
                <w:szCs w:val="21"/>
                <w:highlight w:val="none"/>
                <w:lang w:eastAsia="zh-CN"/>
              </w:rPr>
            </w:pPr>
          </w:p>
        </w:tc>
        <w:tc>
          <w:tcPr>
            <w:tcW w:w="127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AA99EBB">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0" w:firstLineChars="0"/>
              <w:jc w:val="center"/>
              <w:textAlignment w:val="auto"/>
              <w:outlineLvl w:val="9"/>
              <w:rPr>
                <w:rStyle w:val="103"/>
                <w:rFonts w:hint="eastAsia" w:ascii="宋体" w:hAnsi="宋体" w:eastAsia="宋体" w:cs="宋体"/>
                <w:b w:val="0"/>
                <w:bCs w:val="0"/>
                <w:color w:val="auto"/>
                <w:sz w:val="21"/>
                <w:szCs w:val="21"/>
                <w:highlight w:val="none"/>
                <w:lang w:val="en-US" w:eastAsia="zh-CN" w:bidi="ar"/>
              </w:rPr>
            </w:pPr>
            <w:r>
              <w:rPr>
                <w:rStyle w:val="103"/>
                <w:rFonts w:hint="eastAsia" w:ascii="宋体" w:hAnsi="宋体" w:eastAsia="宋体" w:cs="宋体"/>
                <w:b w:val="0"/>
                <w:bCs w:val="0"/>
                <w:color w:val="auto"/>
                <w:sz w:val="21"/>
                <w:szCs w:val="21"/>
                <w:highlight w:val="none"/>
                <w:lang w:val="en-US" w:eastAsia="zh-CN" w:bidi="ar"/>
              </w:rPr>
              <w:t>诚信记录</w:t>
            </w:r>
          </w:p>
        </w:tc>
        <w:tc>
          <w:tcPr>
            <w:tcW w:w="559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5C8B942">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投标人诚信记录得分=诚信记录得分×5%</w:t>
            </w:r>
          </w:p>
          <w:p w14:paraId="1377061C">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注：1.诚信记录得分以招标代理机构于投标截止时间当天通过广东政府采购网“其他监管检查公告”栏和韶关市财政局政务信息公开网站“政府采购”栏查询投标人诚信状况查询结果为准；</w:t>
            </w:r>
          </w:p>
          <w:p w14:paraId="1694E71D">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000000"/>
                <w:kern w:val="2"/>
                <w:sz w:val="21"/>
                <w:szCs w:val="21"/>
                <w:lang w:val="en-US" w:eastAsia="zh-CN" w:bidi="ar-SA"/>
              </w:rPr>
              <w:t>2.首次参加韶关市采购活动的投标人诚信管理基础得分为100分，在广东政府采购网“其他监管检查公告”栏和韶关市财政局政务信息公开网站“政府采购”栏查询不到相关投标人扣分记录的，视为该投标人年度诚信记录得分为100分。</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D05EDC">
            <w:pPr>
              <w:keepNext w:val="0"/>
              <w:keepLines w:val="0"/>
              <w:pageBreakBefore w:val="0"/>
              <w:kinsoku/>
              <w:wordWrap/>
              <w:overflowPunct/>
              <w:topLinePunct w:val="0"/>
              <w:autoSpaceDE/>
              <w:autoSpaceDN/>
              <w:bidi w:val="0"/>
              <w:adjustRightInd/>
              <w:spacing w:beforeAutospacing="0" w:afterAutospacing="0" w:line="240" w:lineRule="auto"/>
              <w:jc w:val="center"/>
              <w:textAlignment w:val="auto"/>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000000"/>
                <w:kern w:val="2"/>
                <w:sz w:val="21"/>
                <w:szCs w:val="21"/>
                <w:lang w:val="en-US" w:eastAsia="zh-CN" w:bidi="ar-SA"/>
              </w:rPr>
              <w:t>5</w:t>
            </w:r>
          </w:p>
        </w:tc>
      </w:tr>
      <w:tr w14:paraId="40067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73" w:type="dxa"/>
            <w:tcBorders>
              <w:left w:val="single" w:color="auto" w:sz="4" w:space="0"/>
              <w:bottom w:val="single" w:color="auto" w:sz="4" w:space="0"/>
              <w:right w:val="single" w:color="auto" w:sz="4" w:space="0"/>
            </w:tcBorders>
            <w:noWrap w:val="0"/>
            <w:vAlign w:val="center"/>
          </w:tcPr>
          <w:p w14:paraId="578C04DA">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价格部分</w:t>
            </w:r>
          </w:p>
          <w:p w14:paraId="796C75B3">
            <w:pPr>
              <w:keepNext w:val="0"/>
              <w:keepLines w:val="0"/>
              <w:pageBreakBefore w:val="0"/>
              <w:widowControl/>
              <w:kinsoku/>
              <w:wordWrap/>
              <w:overflowPunct/>
              <w:topLinePunct w:val="0"/>
              <w:autoSpaceDE/>
              <w:autoSpaceDN/>
              <w:bidi w:val="0"/>
              <w:adjustRightInd/>
              <w:spacing w:beforeAutospacing="0" w:afterAutospacing="0" w:line="400" w:lineRule="exact"/>
              <w:jc w:val="center"/>
              <w:textAlignment w:val="auto"/>
              <w:rPr>
                <w:rFonts w:hint="eastAsia" w:ascii="宋体" w:hAnsi="宋体" w:eastAsia="宋体" w:cs="宋体"/>
                <w:kern w:val="2"/>
                <w:sz w:val="21"/>
                <w:szCs w:val="21"/>
                <w:highlight w:val="none"/>
                <w:lang w:eastAsia="zh-CN"/>
              </w:rPr>
            </w:pPr>
            <w:r>
              <w:rPr>
                <w:rFonts w:hint="eastAsia" w:ascii="宋体" w:hAnsi="宋体" w:eastAsia="宋体" w:cs="宋体"/>
                <w:kern w:val="2"/>
                <w:sz w:val="21"/>
                <w:szCs w:val="21"/>
                <w:highlight w:val="none"/>
                <w:lang w:eastAsia="zh-CN"/>
              </w:rPr>
              <w:t>（</w:t>
            </w:r>
            <w:r>
              <w:rPr>
                <w:rFonts w:hint="eastAsia" w:ascii="宋体" w:hAnsi="宋体" w:eastAsia="宋体" w:cs="宋体"/>
                <w:kern w:val="2"/>
                <w:sz w:val="21"/>
                <w:szCs w:val="21"/>
                <w:highlight w:val="none"/>
                <w:lang w:val="en-US" w:eastAsia="zh-CN"/>
              </w:rPr>
              <w:t>10</w:t>
            </w:r>
            <w:r>
              <w:rPr>
                <w:rFonts w:hint="eastAsia" w:ascii="宋体" w:hAnsi="宋体" w:eastAsia="宋体" w:cs="宋体"/>
                <w:kern w:val="2"/>
                <w:sz w:val="21"/>
                <w:szCs w:val="21"/>
                <w:highlight w:val="none"/>
                <w:lang w:eastAsia="zh-CN"/>
              </w:rPr>
              <w:t>分）</w:t>
            </w:r>
          </w:p>
        </w:tc>
        <w:tc>
          <w:tcPr>
            <w:tcW w:w="1279"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446D08">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价格评审</w:t>
            </w:r>
          </w:p>
        </w:tc>
        <w:tc>
          <w:tcPr>
            <w:tcW w:w="559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3F6E02">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计算价格评分：各有效投标人的评标价中，取最高者作为基准价，各有效投标人的价格评分统一按照下列公式计算：</w:t>
            </w:r>
          </w:p>
          <w:p w14:paraId="116D29E1">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价格评分＝（评标价÷基准价）×价格分权重</w:t>
            </w:r>
          </w:p>
        </w:tc>
        <w:tc>
          <w:tcPr>
            <w:tcW w:w="5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03634D">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default" w:ascii="宋体" w:hAnsi="宋体" w:eastAsia="宋体" w:cs="宋体"/>
                <w:color w:val="auto"/>
                <w:kern w:val="2"/>
                <w:sz w:val="21"/>
                <w:szCs w:val="21"/>
                <w:highlight w:val="none"/>
                <w:lang w:val="en-US" w:eastAsia="zh-CN"/>
              </w:rPr>
            </w:pPr>
            <w:r>
              <w:rPr>
                <w:rFonts w:hint="eastAsia" w:cs="宋体"/>
                <w:color w:val="auto"/>
                <w:kern w:val="2"/>
                <w:sz w:val="21"/>
                <w:szCs w:val="21"/>
                <w:highlight w:val="none"/>
                <w:lang w:val="en-US" w:eastAsia="zh-CN"/>
              </w:rPr>
              <w:t>10</w:t>
            </w:r>
          </w:p>
        </w:tc>
      </w:tr>
      <w:tr w14:paraId="29D63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142" w:type="dxa"/>
            <w:gridSpan w:val="3"/>
            <w:tcBorders>
              <w:top w:val="single" w:color="auto" w:sz="4" w:space="0"/>
              <w:left w:val="single" w:color="auto" w:sz="4" w:space="0"/>
              <w:bottom w:val="single" w:color="auto" w:sz="4" w:space="0"/>
              <w:right w:val="single" w:color="auto" w:sz="4" w:space="0"/>
            </w:tcBorders>
            <w:noWrap w:val="0"/>
            <w:vAlign w:val="center"/>
          </w:tcPr>
          <w:p w14:paraId="70D057D1">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合  计</w:t>
            </w:r>
          </w:p>
        </w:tc>
        <w:tc>
          <w:tcPr>
            <w:tcW w:w="542" w:type="dxa"/>
            <w:tcBorders>
              <w:top w:val="single" w:color="auto" w:sz="4" w:space="0"/>
              <w:left w:val="single" w:color="auto" w:sz="4" w:space="0"/>
              <w:bottom w:val="single" w:color="auto" w:sz="4" w:space="0"/>
              <w:right w:val="single" w:color="auto" w:sz="4" w:space="0"/>
            </w:tcBorders>
            <w:noWrap w:val="0"/>
            <w:vAlign w:val="center"/>
          </w:tcPr>
          <w:p w14:paraId="552CBA40">
            <w:pPr>
              <w:pStyle w:val="16"/>
              <w:keepNext w:val="0"/>
              <w:keepLines w:val="0"/>
              <w:pageBreakBefore w:val="0"/>
              <w:kinsoku/>
              <w:wordWrap/>
              <w:overflowPunct/>
              <w:topLinePunct w:val="0"/>
              <w:autoSpaceDE/>
              <w:autoSpaceDN/>
              <w:bidi w:val="0"/>
              <w:adjustRightInd/>
              <w:snapToGrid w:val="0"/>
              <w:spacing w:before="0" w:beforeAutospacing="0" w:after="0" w:afterAutospacing="0" w:line="400" w:lineRule="exact"/>
              <w:jc w:val="center"/>
              <w:textAlignment w:val="auto"/>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100</w:t>
            </w:r>
          </w:p>
        </w:tc>
      </w:tr>
    </w:tbl>
    <w:p w14:paraId="0313E905">
      <w:pPr>
        <w:pStyle w:val="9"/>
        <w:rPr>
          <w:rFonts w:hint="eastAsia"/>
          <w:color w:val="auto"/>
          <w:highlight w:val="none"/>
        </w:rPr>
      </w:pPr>
    </w:p>
    <w:p w14:paraId="6FA42819">
      <w:pPr>
        <w:rPr>
          <w:rFonts w:hint="eastAsia"/>
          <w:color w:val="auto"/>
          <w:highlight w:val="none"/>
        </w:rPr>
      </w:pPr>
    </w:p>
    <w:p w14:paraId="6A288CE3">
      <w:pPr>
        <w:wordWrap w:val="0"/>
        <w:adjustRightInd w:val="0"/>
        <w:snapToGrid w:val="0"/>
        <w:spacing w:line="360" w:lineRule="auto"/>
        <w:jc w:val="right"/>
        <w:rPr>
          <w:rFonts w:hint="eastAsia" w:ascii="宋体" w:hAnsi="宋体" w:eastAsia="宋体" w:cs="宋体"/>
          <w:color w:val="auto"/>
          <w:szCs w:val="21"/>
          <w:highlight w:val="none"/>
        </w:rPr>
      </w:pPr>
    </w:p>
    <w:p w14:paraId="45D8767C">
      <w:pPr>
        <w:pStyle w:val="9"/>
        <w:wordWrap/>
        <w:rPr>
          <w:rFonts w:hint="eastAsia" w:ascii="宋体" w:hAnsi="宋体" w:eastAsia="宋体" w:cs="宋体"/>
          <w:color w:val="auto"/>
          <w:szCs w:val="21"/>
          <w:highlight w:val="none"/>
        </w:rPr>
      </w:pPr>
    </w:p>
    <w:p w14:paraId="33960E0E">
      <w:pPr>
        <w:rPr>
          <w:rFonts w:hint="eastAsia" w:ascii="宋体" w:hAnsi="宋体" w:eastAsia="宋体" w:cs="宋体"/>
          <w:color w:val="auto"/>
          <w:szCs w:val="21"/>
          <w:highlight w:val="none"/>
        </w:rPr>
      </w:pPr>
    </w:p>
    <w:p w14:paraId="680E21BF">
      <w:pPr>
        <w:pStyle w:val="9"/>
        <w:rPr>
          <w:rFonts w:hint="eastAsia" w:ascii="宋体" w:hAnsi="宋体" w:eastAsia="宋体" w:cs="宋体"/>
          <w:color w:val="auto"/>
          <w:szCs w:val="21"/>
          <w:highlight w:val="none"/>
        </w:rPr>
      </w:pPr>
    </w:p>
    <w:p w14:paraId="38026615">
      <w:pPr>
        <w:rPr>
          <w:rFonts w:hint="eastAsia" w:ascii="宋体" w:hAnsi="宋体" w:eastAsia="宋体" w:cs="宋体"/>
          <w:color w:val="auto"/>
          <w:szCs w:val="21"/>
          <w:highlight w:val="none"/>
        </w:rPr>
      </w:pPr>
    </w:p>
    <w:p w14:paraId="77F77C65">
      <w:pPr>
        <w:pStyle w:val="9"/>
        <w:rPr>
          <w:rFonts w:hint="eastAsia" w:ascii="宋体" w:hAnsi="宋体" w:eastAsia="宋体" w:cs="宋体"/>
          <w:color w:val="auto"/>
          <w:szCs w:val="21"/>
          <w:highlight w:val="none"/>
        </w:rPr>
      </w:pPr>
    </w:p>
    <w:p w14:paraId="5C36E0ED">
      <w:pPr>
        <w:rPr>
          <w:rFonts w:hint="eastAsia"/>
          <w:color w:val="auto"/>
          <w:highlight w:val="none"/>
        </w:rPr>
      </w:pPr>
      <w:r>
        <w:rPr>
          <w:rFonts w:hint="eastAsia" w:ascii="宋体" w:hAnsi="宋体" w:eastAsia="宋体" w:cs="宋体"/>
          <w:color w:val="auto"/>
          <w:szCs w:val="21"/>
          <w:highlight w:val="none"/>
        </w:rPr>
        <w:br w:type="page"/>
      </w:r>
    </w:p>
    <w:p w14:paraId="28F999ED">
      <w:pPr>
        <w:rPr>
          <w:rFonts w:hint="eastAsia" w:ascii="宋体" w:hAnsi="宋体" w:eastAsia="宋体" w:cs="宋体"/>
          <w:color w:val="auto"/>
          <w:szCs w:val="21"/>
          <w:highlight w:val="none"/>
        </w:rPr>
      </w:pPr>
    </w:p>
    <w:p w14:paraId="1F64BC68">
      <w:pPr>
        <w:pStyle w:val="3"/>
        <w:rPr>
          <w:rFonts w:hint="eastAsia" w:ascii="宋体" w:hAnsi="宋体" w:eastAsia="宋体" w:cs="宋体"/>
          <w:color w:val="auto"/>
          <w:highlight w:val="none"/>
        </w:rPr>
      </w:pPr>
      <w:r>
        <w:rPr>
          <w:rFonts w:hint="eastAsia" w:ascii="宋体" w:hAnsi="宋体" w:eastAsia="宋体" w:cs="宋体"/>
          <w:color w:val="auto"/>
          <w:highlight w:val="none"/>
        </w:rPr>
        <w:t>第五章 采购合同条款及格式</w:t>
      </w:r>
    </w:p>
    <w:p w14:paraId="6B54E5A7">
      <w:pPr>
        <w:rPr>
          <w:rFonts w:hint="eastAsia" w:ascii="宋体" w:hAnsi="宋体" w:eastAsia="宋体" w:cs="宋体"/>
          <w:color w:val="auto"/>
          <w:highlight w:val="none"/>
        </w:rPr>
      </w:pPr>
    </w:p>
    <w:p w14:paraId="094677FB">
      <w:pPr>
        <w:pStyle w:val="25"/>
        <w:ind w:left="0" w:leftChars="0" w:firstLine="0" w:firstLineChars="0"/>
        <w:rPr>
          <w:rFonts w:hint="eastAsia" w:ascii="宋体" w:hAnsi="宋体" w:eastAsia="宋体" w:cs="宋体"/>
          <w:color w:val="auto"/>
          <w:szCs w:val="21"/>
          <w:highlight w:val="none"/>
        </w:rPr>
      </w:pPr>
    </w:p>
    <w:p w14:paraId="540524E0">
      <w:pPr>
        <w:pStyle w:val="25"/>
        <w:ind w:left="0" w:leftChars="0" w:firstLine="0" w:firstLineChars="0"/>
        <w:rPr>
          <w:rFonts w:hint="eastAsia" w:ascii="宋体" w:hAnsi="宋体" w:eastAsia="宋体" w:cs="宋体"/>
          <w:color w:val="auto"/>
          <w:szCs w:val="21"/>
          <w:highlight w:val="none"/>
        </w:rPr>
      </w:pPr>
    </w:p>
    <w:p w14:paraId="317ABE26">
      <w:pPr>
        <w:pStyle w:val="25"/>
        <w:rPr>
          <w:rFonts w:hint="eastAsia" w:ascii="宋体" w:hAnsi="宋体" w:eastAsia="宋体" w:cs="宋体"/>
          <w:color w:val="auto"/>
          <w:szCs w:val="21"/>
          <w:highlight w:val="none"/>
        </w:rPr>
      </w:pPr>
    </w:p>
    <w:p w14:paraId="624A1CAE">
      <w:pPr>
        <w:pStyle w:val="25"/>
        <w:rPr>
          <w:rFonts w:hint="eastAsia" w:ascii="宋体" w:hAnsi="宋体" w:eastAsia="宋体" w:cs="宋体"/>
          <w:color w:val="auto"/>
          <w:szCs w:val="21"/>
          <w:highlight w:val="none"/>
        </w:rPr>
      </w:pPr>
    </w:p>
    <w:p w14:paraId="0E5C8831">
      <w:pPr>
        <w:tabs>
          <w:tab w:val="left" w:pos="720"/>
        </w:tabs>
        <w:jc w:val="both"/>
        <w:rPr>
          <w:rFonts w:hint="eastAsia" w:ascii="宋体" w:hAnsi="宋体" w:eastAsia="宋体" w:cs="宋体"/>
          <w:b/>
          <w:color w:val="auto"/>
          <w:sz w:val="84"/>
          <w:szCs w:val="84"/>
          <w:highlight w:val="none"/>
        </w:rPr>
      </w:pPr>
    </w:p>
    <w:p w14:paraId="59A3F63B">
      <w:pPr>
        <w:tabs>
          <w:tab w:val="left" w:pos="720"/>
        </w:tabs>
        <w:rPr>
          <w:rFonts w:hint="eastAsia" w:ascii="宋体" w:hAnsi="宋体" w:eastAsia="宋体" w:cs="宋体"/>
          <w:b/>
          <w:color w:val="auto"/>
          <w:szCs w:val="21"/>
          <w:highlight w:val="none"/>
        </w:rPr>
      </w:pPr>
    </w:p>
    <w:p w14:paraId="6E7C955D">
      <w:pPr>
        <w:tabs>
          <w:tab w:val="left" w:pos="720"/>
        </w:tabs>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rPr>
        <w:t>合　同　书</w:t>
      </w:r>
    </w:p>
    <w:p w14:paraId="42AA6C07">
      <w:pPr>
        <w:tabs>
          <w:tab w:val="left" w:pos="720"/>
        </w:tabs>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w:t>
      </w:r>
      <w:r>
        <w:rPr>
          <w:rFonts w:hint="eastAsia" w:ascii="宋体" w:hAnsi="宋体" w:eastAsia="宋体" w:cs="宋体"/>
          <w:b/>
          <w:color w:val="auto"/>
          <w:sz w:val="36"/>
          <w:szCs w:val="36"/>
          <w:highlight w:val="none"/>
          <w:lang w:val="en-US" w:eastAsia="zh-CN"/>
        </w:rPr>
        <w:t>服务类</w:t>
      </w:r>
      <w:r>
        <w:rPr>
          <w:rFonts w:hint="eastAsia" w:ascii="宋体" w:hAnsi="宋体" w:eastAsia="宋体" w:cs="宋体"/>
          <w:b/>
          <w:color w:val="auto"/>
          <w:sz w:val="36"/>
          <w:szCs w:val="36"/>
          <w:highlight w:val="none"/>
          <w:lang w:eastAsia="zh-CN"/>
        </w:rPr>
        <w:t>）</w:t>
      </w:r>
    </w:p>
    <w:p w14:paraId="513ACA2A">
      <w:pPr>
        <w:tabs>
          <w:tab w:val="left" w:pos="720"/>
        </w:tabs>
        <w:rPr>
          <w:rFonts w:hint="eastAsia" w:ascii="宋体" w:hAnsi="宋体" w:eastAsia="宋体" w:cs="宋体"/>
          <w:b/>
          <w:color w:val="auto"/>
          <w:szCs w:val="21"/>
          <w:highlight w:val="none"/>
        </w:rPr>
      </w:pPr>
    </w:p>
    <w:p w14:paraId="5C91BE77">
      <w:pPr>
        <w:tabs>
          <w:tab w:val="left" w:pos="720"/>
        </w:tabs>
        <w:rPr>
          <w:rFonts w:hint="eastAsia" w:ascii="宋体" w:hAnsi="宋体" w:eastAsia="宋体" w:cs="宋体"/>
          <w:b/>
          <w:color w:val="auto"/>
          <w:szCs w:val="21"/>
          <w:highlight w:val="none"/>
        </w:rPr>
      </w:pPr>
    </w:p>
    <w:p w14:paraId="68A0B5D4">
      <w:pPr>
        <w:tabs>
          <w:tab w:val="left" w:pos="720"/>
        </w:tabs>
        <w:rPr>
          <w:rFonts w:hint="eastAsia" w:ascii="宋体" w:hAnsi="宋体" w:eastAsia="宋体" w:cs="宋体"/>
          <w:b/>
          <w:color w:val="auto"/>
          <w:szCs w:val="21"/>
          <w:highlight w:val="none"/>
        </w:rPr>
      </w:pPr>
    </w:p>
    <w:p w14:paraId="5D8200E5">
      <w:pPr>
        <w:tabs>
          <w:tab w:val="left" w:pos="720"/>
        </w:tabs>
        <w:rPr>
          <w:rFonts w:hint="eastAsia" w:ascii="宋体" w:hAnsi="宋体" w:eastAsia="宋体" w:cs="宋体"/>
          <w:b/>
          <w:color w:val="auto"/>
          <w:szCs w:val="21"/>
          <w:highlight w:val="none"/>
        </w:rPr>
      </w:pPr>
    </w:p>
    <w:tbl>
      <w:tblPr>
        <w:tblStyle w:val="17"/>
        <w:tblW w:w="6180" w:type="dxa"/>
        <w:jc w:val="center"/>
        <w:tblLayout w:type="fixed"/>
        <w:tblCellMar>
          <w:top w:w="0" w:type="dxa"/>
          <w:left w:w="108" w:type="dxa"/>
          <w:bottom w:w="0" w:type="dxa"/>
          <w:right w:w="108" w:type="dxa"/>
        </w:tblCellMar>
      </w:tblPr>
      <w:tblGrid>
        <w:gridCol w:w="6180"/>
      </w:tblGrid>
      <w:tr w14:paraId="39C3B340">
        <w:tblPrEx>
          <w:tblCellMar>
            <w:top w:w="0" w:type="dxa"/>
            <w:left w:w="108" w:type="dxa"/>
            <w:bottom w:w="0" w:type="dxa"/>
            <w:right w:w="108" w:type="dxa"/>
          </w:tblCellMar>
        </w:tblPrEx>
        <w:trPr>
          <w:trHeight w:val="468" w:hRule="atLeast"/>
          <w:jc w:val="center"/>
        </w:trPr>
        <w:tc>
          <w:tcPr>
            <w:tcW w:w="6180" w:type="dxa"/>
            <w:noWrap w:val="0"/>
            <w:vAlign w:val="top"/>
          </w:tcPr>
          <w:p w14:paraId="6F44C27E">
            <w:pPr>
              <w:tabs>
                <w:tab w:val="left" w:pos="720"/>
              </w:tabs>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采购编号：</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color w:val="auto"/>
                <w:sz w:val="21"/>
                <w:szCs w:val="21"/>
                <w:highlight w:val="none"/>
                <w:u w:val="single"/>
              </w:rPr>
              <w:t xml:space="preserve">    </w:t>
            </w:r>
          </w:p>
        </w:tc>
      </w:tr>
      <w:tr w14:paraId="28F15B00">
        <w:tblPrEx>
          <w:tblCellMar>
            <w:top w:w="0" w:type="dxa"/>
            <w:left w:w="108" w:type="dxa"/>
            <w:bottom w:w="0" w:type="dxa"/>
            <w:right w:w="108" w:type="dxa"/>
          </w:tblCellMar>
        </w:tblPrEx>
        <w:trPr>
          <w:trHeight w:val="468" w:hRule="atLeast"/>
          <w:jc w:val="center"/>
        </w:trPr>
        <w:tc>
          <w:tcPr>
            <w:tcW w:w="6180" w:type="dxa"/>
            <w:noWrap w:val="0"/>
            <w:vAlign w:val="top"/>
          </w:tcPr>
          <w:p w14:paraId="306101DB">
            <w:pPr>
              <w:tabs>
                <w:tab w:val="left" w:pos="720"/>
              </w:tabs>
              <w:rPr>
                <w:rFonts w:hint="eastAsia" w:ascii="宋体" w:hAnsi="宋体" w:eastAsia="宋体" w:cs="宋体"/>
                <w:b/>
                <w:color w:val="auto"/>
                <w:sz w:val="21"/>
                <w:szCs w:val="21"/>
                <w:highlight w:val="none"/>
                <w:u w:val="single"/>
              </w:rPr>
            </w:pPr>
          </w:p>
        </w:tc>
      </w:tr>
      <w:tr w14:paraId="57B8BA1A">
        <w:tblPrEx>
          <w:tblCellMar>
            <w:top w:w="0" w:type="dxa"/>
            <w:left w:w="108" w:type="dxa"/>
            <w:bottom w:w="0" w:type="dxa"/>
            <w:right w:w="108" w:type="dxa"/>
          </w:tblCellMar>
        </w:tblPrEx>
        <w:trPr>
          <w:trHeight w:val="670" w:hRule="atLeast"/>
          <w:jc w:val="center"/>
        </w:trPr>
        <w:tc>
          <w:tcPr>
            <w:tcW w:w="6180" w:type="dxa"/>
            <w:noWrap w:val="0"/>
            <w:vAlign w:val="top"/>
          </w:tcPr>
          <w:p w14:paraId="5391700A">
            <w:pPr>
              <w:tabs>
                <w:tab w:val="left" w:pos="720"/>
              </w:tabs>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u w:val="single"/>
                <w:lang w:eastAsia="zh-CN"/>
              </w:rPr>
              <w:t>仁化县公共资源分布式光伏建设项目</w:t>
            </w:r>
            <w:r>
              <w:rPr>
                <w:rFonts w:hint="eastAsia" w:ascii="宋体" w:hAnsi="宋体" w:eastAsia="宋体" w:cs="宋体"/>
                <w:b/>
                <w:color w:val="auto"/>
                <w:sz w:val="21"/>
                <w:szCs w:val="21"/>
                <w:highlight w:val="none"/>
                <w:u w:val="single"/>
              </w:rPr>
              <w:t xml:space="preserve">                </w:t>
            </w:r>
          </w:p>
        </w:tc>
      </w:tr>
      <w:tr w14:paraId="30DD0831">
        <w:tblPrEx>
          <w:tblCellMar>
            <w:top w:w="0" w:type="dxa"/>
            <w:left w:w="108" w:type="dxa"/>
            <w:bottom w:w="0" w:type="dxa"/>
            <w:right w:w="108" w:type="dxa"/>
          </w:tblCellMar>
        </w:tblPrEx>
        <w:trPr>
          <w:trHeight w:val="483" w:hRule="atLeast"/>
          <w:jc w:val="center"/>
        </w:trPr>
        <w:tc>
          <w:tcPr>
            <w:tcW w:w="6180" w:type="dxa"/>
            <w:noWrap w:val="0"/>
            <w:vAlign w:val="top"/>
          </w:tcPr>
          <w:p w14:paraId="3D9C1215">
            <w:pPr>
              <w:tabs>
                <w:tab w:val="left" w:pos="720"/>
              </w:tabs>
              <w:rPr>
                <w:rFonts w:hint="eastAsia" w:ascii="宋体" w:hAnsi="宋体" w:eastAsia="宋体" w:cs="宋体"/>
                <w:b/>
                <w:color w:val="auto"/>
                <w:sz w:val="21"/>
                <w:szCs w:val="21"/>
                <w:highlight w:val="none"/>
              </w:rPr>
            </w:pPr>
          </w:p>
        </w:tc>
      </w:tr>
    </w:tbl>
    <w:p w14:paraId="53C1702E">
      <w:pPr>
        <w:rPr>
          <w:rFonts w:hint="eastAsia" w:ascii="宋体" w:hAnsi="宋体" w:eastAsia="宋体" w:cs="宋体"/>
          <w:color w:val="auto"/>
          <w:szCs w:val="21"/>
          <w:highlight w:val="none"/>
        </w:rPr>
      </w:pPr>
    </w:p>
    <w:p w14:paraId="040C8B9A">
      <w:pPr>
        <w:rPr>
          <w:rFonts w:hint="eastAsia" w:ascii="宋体" w:hAnsi="宋体" w:eastAsia="宋体" w:cs="宋体"/>
          <w:color w:val="auto"/>
          <w:szCs w:val="21"/>
          <w:highlight w:val="none"/>
        </w:rPr>
      </w:pPr>
    </w:p>
    <w:p w14:paraId="3357812A">
      <w:pPr>
        <w:rPr>
          <w:rFonts w:hint="eastAsia" w:ascii="宋体" w:hAnsi="宋体" w:eastAsia="宋体" w:cs="宋体"/>
          <w:color w:val="auto"/>
          <w:szCs w:val="21"/>
          <w:highlight w:val="none"/>
        </w:rPr>
      </w:pPr>
    </w:p>
    <w:p w14:paraId="2170F523">
      <w:pPr>
        <w:rPr>
          <w:rFonts w:hint="eastAsia" w:ascii="宋体" w:hAnsi="宋体" w:eastAsia="宋体" w:cs="宋体"/>
          <w:color w:val="auto"/>
          <w:szCs w:val="21"/>
          <w:highlight w:val="none"/>
        </w:rPr>
      </w:pPr>
    </w:p>
    <w:p w14:paraId="227E4EA4">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注：本合同仅为合同的参考文本，合同签订双方可根据项目的具体要求进行修订。</w:t>
      </w:r>
    </w:p>
    <w:p w14:paraId="394CBF0C">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r>
        <w:rPr>
          <w:rFonts w:hint="eastAsia" w:ascii="宋体" w:hAnsi="宋体" w:eastAsia="宋体" w:cs="宋体"/>
          <w:b/>
          <w:color w:val="auto"/>
          <w:szCs w:val="21"/>
          <w:highlight w:val="none"/>
        </w:rPr>
        <w:t>甲　　方：</w:t>
      </w:r>
      <w:r>
        <w:rPr>
          <w:rFonts w:hint="eastAsia" w:ascii="宋体" w:hAnsi="宋体" w:eastAsia="宋体" w:cs="宋体"/>
          <w:b/>
          <w:color w:val="auto"/>
          <w:szCs w:val="21"/>
          <w:highlight w:val="none"/>
          <w:u w:val="single"/>
        </w:rPr>
        <w:t>　　　　　　　　　　</w:t>
      </w:r>
    </w:p>
    <w:p w14:paraId="27E3F3E4">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b/>
          <w:color w:val="auto"/>
          <w:szCs w:val="21"/>
          <w:highlight w:val="none"/>
          <w:u w:val="single"/>
        </w:rPr>
        <w:t>　　　　　　</w:t>
      </w:r>
      <w:r>
        <w:rPr>
          <w:rFonts w:hint="eastAsia" w:ascii="宋体" w:hAnsi="宋体" w:eastAsia="宋体" w:cs="宋体"/>
          <w:color w:val="auto"/>
          <w:szCs w:val="21"/>
          <w:highlight w:val="none"/>
        </w:rPr>
        <w:t>　　传　　真：</w:t>
      </w:r>
      <w:r>
        <w:rPr>
          <w:rFonts w:hint="eastAsia" w:ascii="宋体" w:hAnsi="宋体" w:eastAsia="宋体" w:cs="宋体"/>
          <w:b/>
          <w:color w:val="auto"/>
          <w:szCs w:val="21"/>
          <w:highlight w:val="none"/>
          <w:u w:val="single"/>
        </w:rPr>
        <w:t>　　　　　　</w:t>
      </w:r>
      <w:r>
        <w:rPr>
          <w:rFonts w:hint="eastAsia" w:ascii="宋体" w:hAnsi="宋体" w:eastAsia="宋体" w:cs="宋体"/>
          <w:color w:val="auto"/>
          <w:szCs w:val="21"/>
          <w:highlight w:val="none"/>
        </w:rPr>
        <w:t>　　地　　址：</w:t>
      </w:r>
      <w:r>
        <w:rPr>
          <w:rFonts w:hint="eastAsia" w:ascii="宋体" w:hAnsi="宋体" w:eastAsia="宋体" w:cs="宋体"/>
          <w:b/>
          <w:color w:val="auto"/>
          <w:szCs w:val="21"/>
          <w:highlight w:val="none"/>
          <w:u w:val="single"/>
        </w:rPr>
        <w:t>　　　　　　　　　　</w:t>
      </w:r>
    </w:p>
    <w:p w14:paraId="6546BBC9">
      <w:pPr>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乙　　方：</w:t>
      </w:r>
      <w:r>
        <w:rPr>
          <w:rFonts w:hint="eastAsia" w:ascii="宋体" w:hAnsi="宋体" w:eastAsia="宋体" w:cs="宋体"/>
          <w:b/>
          <w:color w:val="auto"/>
          <w:szCs w:val="21"/>
          <w:highlight w:val="none"/>
          <w:u w:val="single"/>
        </w:rPr>
        <w:t>　　　　　　　　　　</w:t>
      </w:r>
    </w:p>
    <w:p w14:paraId="2BC0DF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r>
        <w:rPr>
          <w:rFonts w:hint="eastAsia" w:ascii="宋体" w:hAnsi="宋体" w:eastAsia="宋体" w:cs="宋体"/>
          <w:b/>
          <w:color w:val="auto"/>
          <w:szCs w:val="21"/>
          <w:highlight w:val="none"/>
          <w:u w:val="single"/>
        </w:rPr>
        <w:t>　　　　　　</w:t>
      </w:r>
      <w:r>
        <w:rPr>
          <w:rFonts w:hint="eastAsia" w:ascii="宋体" w:hAnsi="宋体" w:eastAsia="宋体" w:cs="宋体"/>
          <w:color w:val="auto"/>
          <w:szCs w:val="21"/>
          <w:highlight w:val="none"/>
        </w:rPr>
        <w:t>　　传　　真：</w:t>
      </w:r>
      <w:r>
        <w:rPr>
          <w:rFonts w:hint="eastAsia" w:ascii="宋体" w:hAnsi="宋体" w:eastAsia="宋体" w:cs="宋体"/>
          <w:b/>
          <w:color w:val="auto"/>
          <w:szCs w:val="21"/>
          <w:highlight w:val="none"/>
          <w:u w:val="single"/>
        </w:rPr>
        <w:t>　　　　　　</w:t>
      </w:r>
      <w:r>
        <w:rPr>
          <w:rFonts w:hint="eastAsia" w:ascii="宋体" w:hAnsi="宋体" w:eastAsia="宋体" w:cs="宋体"/>
          <w:color w:val="auto"/>
          <w:szCs w:val="21"/>
          <w:highlight w:val="none"/>
        </w:rPr>
        <w:t>　　地　　址：</w:t>
      </w:r>
      <w:r>
        <w:rPr>
          <w:rFonts w:hint="eastAsia" w:ascii="宋体" w:hAnsi="宋体" w:eastAsia="宋体" w:cs="宋体"/>
          <w:b/>
          <w:color w:val="auto"/>
          <w:szCs w:val="21"/>
          <w:highlight w:val="none"/>
          <w:u w:val="single"/>
        </w:rPr>
        <w:t>　　　　　　　　　　</w:t>
      </w:r>
    </w:p>
    <w:p w14:paraId="28832A92">
      <w:pP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项目名称：</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rPr>
        <w:t>　　采购编号：</w:t>
      </w:r>
      <w:r>
        <w:rPr>
          <w:rFonts w:hint="eastAsia" w:ascii="宋体" w:hAnsi="宋体" w:eastAsia="宋体" w:cs="宋体"/>
          <w:color w:val="auto"/>
          <w:szCs w:val="21"/>
          <w:highlight w:val="none"/>
          <w:u w:val="single"/>
        </w:rPr>
        <w:t>　　　　　　　　　　</w:t>
      </w:r>
    </w:p>
    <w:p w14:paraId="02228C12">
      <w:pPr>
        <w:rPr>
          <w:rFonts w:hint="eastAsia" w:ascii="宋体" w:hAnsi="宋体" w:eastAsia="宋体" w:cs="宋体"/>
          <w:color w:val="auto"/>
          <w:szCs w:val="21"/>
          <w:highlight w:val="none"/>
        </w:rPr>
      </w:pPr>
    </w:p>
    <w:p w14:paraId="157CB283">
      <w:pPr>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根据 </w:t>
      </w:r>
      <w:r>
        <w:rPr>
          <w:rFonts w:hint="eastAsia" w:ascii="宋体" w:hAnsi="宋体" w:eastAsia="宋体" w:cs="宋体"/>
          <w:color w:val="auto"/>
          <w:szCs w:val="21"/>
          <w:highlight w:val="none"/>
          <w:u w:val="single"/>
        </w:rPr>
        <w:t xml:space="preserve">              项目</w:t>
      </w:r>
      <w:r>
        <w:rPr>
          <w:rFonts w:hint="eastAsia" w:ascii="宋体" w:hAnsi="宋体" w:eastAsia="宋体" w:cs="宋体"/>
          <w:color w:val="auto"/>
          <w:szCs w:val="21"/>
          <w:highlight w:val="none"/>
        </w:rPr>
        <w:t>的采购结果，按照《</w:t>
      </w:r>
      <w:r>
        <w:rPr>
          <w:rFonts w:hint="eastAsia" w:ascii="宋体" w:hAnsi="宋体" w:eastAsia="宋体" w:cs="宋体"/>
          <w:color w:val="auto"/>
          <w:szCs w:val="21"/>
          <w:highlight w:val="none"/>
          <w:lang w:val="en-US" w:eastAsia="zh-CN"/>
        </w:rPr>
        <w:t>民法典</w:t>
      </w:r>
      <w:r>
        <w:rPr>
          <w:rFonts w:hint="eastAsia" w:ascii="宋体" w:hAnsi="宋体" w:eastAsia="宋体" w:cs="宋体"/>
          <w:color w:val="auto"/>
          <w:szCs w:val="21"/>
          <w:highlight w:val="none"/>
        </w:rPr>
        <w:t>》的规定，</w:t>
      </w:r>
      <w:r>
        <w:rPr>
          <w:rFonts w:hint="eastAsia" w:ascii="宋体" w:hAnsi="宋体" w:eastAsia="宋体" w:cs="宋体"/>
          <w:color w:val="auto"/>
          <w:kern w:val="28"/>
          <w:szCs w:val="21"/>
          <w:highlight w:val="none"/>
        </w:rPr>
        <w:t>经双方协商，</w:t>
      </w:r>
      <w:r>
        <w:rPr>
          <w:rFonts w:hint="eastAsia" w:ascii="宋体" w:hAnsi="宋体" w:eastAsia="宋体" w:cs="宋体"/>
          <w:color w:val="auto"/>
          <w:szCs w:val="21"/>
          <w:highlight w:val="none"/>
        </w:rPr>
        <w:t>本着平等互利和诚实信用的原则，</w:t>
      </w:r>
      <w:r>
        <w:rPr>
          <w:rFonts w:hint="eastAsia" w:ascii="宋体" w:hAnsi="宋体" w:eastAsia="宋体" w:cs="宋体"/>
          <w:color w:val="auto"/>
          <w:kern w:val="28"/>
          <w:szCs w:val="21"/>
          <w:highlight w:val="none"/>
        </w:rPr>
        <w:t>一致同意签订本合同如下。</w:t>
      </w:r>
    </w:p>
    <w:p w14:paraId="79C6C751">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p w14:paraId="042CCB23">
      <w:pPr>
        <w:tabs>
          <w:tab w:val="left" w:pos="851"/>
        </w:tabs>
        <w:ind w:left="851" w:hanging="851"/>
        <w:rPr>
          <w:rFonts w:hint="eastAsia" w:ascii="宋体" w:hAnsi="宋体" w:eastAsia="宋体" w:cs="宋体"/>
          <w:color w:val="auto"/>
          <w:highlight w:val="none"/>
        </w:rPr>
      </w:pPr>
      <w:r>
        <w:rPr>
          <w:rFonts w:hint="eastAsia" w:ascii="宋体" w:hAnsi="宋体" w:eastAsia="宋体" w:cs="宋体"/>
          <w:color w:val="auto"/>
          <w:highlight w:val="none"/>
        </w:rPr>
        <w:tab/>
      </w:r>
      <w:r>
        <w:rPr>
          <w:rFonts w:hint="eastAsia" w:ascii="宋体" w:hAnsi="宋体" w:eastAsia="宋体" w:cs="宋体"/>
          <w:color w:val="auto"/>
          <w:highlight w:val="none"/>
        </w:rPr>
        <w:t>合同金额为（大写）：_________________元（￥_______________元）人民币。</w:t>
      </w:r>
    </w:p>
    <w:p w14:paraId="6EFD60E1">
      <w:pPr>
        <w:tabs>
          <w:tab w:val="left" w:pos="851"/>
        </w:tabs>
        <w:ind w:left="851" w:hanging="851"/>
        <w:rPr>
          <w:rFonts w:hint="eastAsia" w:ascii="宋体" w:hAnsi="宋体" w:eastAsia="宋体" w:cs="宋体"/>
          <w:color w:val="auto"/>
          <w:szCs w:val="21"/>
          <w:highlight w:val="none"/>
        </w:rPr>
      </w:pPr>
    </w:p>
    <w:p w14:paraId="7ED1C59B">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服务范围</w:t>
      </w:r>
    </w:p>
    <w:p w14:paraId="3AA1C788">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甲方聘请乙方提供以下服务：</w:t>
      </w:r>
    </w:p>
    <w:p w14:paraId="051B4213">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1.</w:t>
      </w:r>
      <w:r>
        <w:rPr>
          <w:rFonts w:hint="eastAsia" w:ascii="宋体" w:hAnsi="宋体" w:eastAsia="宋体" w:cs="宋体"/>
          <w:color w:val="auto"/>
          <w:highlight w:val="none"/>
          <w:u w:val="single"/>
        </w:rPr>
        <w:t>　　　　　　　　　　　</w:t>
      </w:r>
      <w:r>
        <w:rPr>
          <w:rFonts w:hint="eastAsia" w:ascii="宋体" w:hAnsi="宋体" w:eastAsia="宋体" w:cs="宋体"/>
          <w:color w:val="auto"/>
          <w:highlight w:val="none"/>
        </w:rPr>
        <w:t>。</w:t>
      </w:r>
    </w:p>
    <w:p w14:paraId="2129C290">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2.</w:t>
      </w:r>
      <w:r>
        <w:rPr>
          <w:rFonts w:hint="eastAsia" w:ascii="宋体" w:hAnsi="宋体" w:eastAsia="宋体" w:cs="宋体"/>
          <w:color w:val="auto"/>
          <w:highlight w:val="none"/>
          <w:u w:val="single"/>
        </w:rPr>
        <w:t>　　　　　　　　　　　</w:t>
      </w:r>
    </w:p>
    <w:p w14:paraId="4C5C7AA9">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p>
    <w:p w14:paraId="28393AD1">
      <w:pPr>
        <w:ind w:firstLine="420" w:firstLineChars="200"/>
        <w:rPr>
          <w:rFonts w:hint="eastAsia" w:ascii="宋体" w:hAnsi="宋体" w:eastAsia="宋体" w:cs="宋体"/>
          <w:color w:val="auto"/>
          <w:highlight w:val="none"/>
        </w:rPr>
      </w:pPr>
    </w:p>
    <w:p w14:paraId="1FFE69BB">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甲方乙方的权利和义务</w:t>
      </w:r>
    </w:p>
    <w:p w14:paraId="0B66FC0D">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甲方的权利和义务</w:t>
      </w:r>
    </w:p>
    <w:p w14:paraId="244B312D">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乙方的权利和义务</w:t>
      </w:r>
    </w:p>
    <w:p w14:paraId="74352548">
      <w:pPr>
        <w:tabs>
          <w:tab w:val="left" w:pos="851"/>
        </w:tabs>
        <w:ind w:left="851" w:hanging="851"/>
        <w:rPr>
          <w:rFonts w:hint="eastAsia" w:ascii="宋体" w:hAnsi="宋体" w:eastAsia="宋体" w:cs="宋体"/>
          <w:color w:val="auto"/>
          <w:szCs w:val="21"/>
          <w:highlight w:val="none"/>
        </w:rPr>
      </w:pPr>
    </w:p>
    <w:p w14:paraId="040AF658">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服务期间（项目完成期限）</w:t>
      </w:r>
    </w:p>
    <w:p w14:paraId="564420B5">
      <w:pPr>
        <w:numPr>
          <w:ilvl w:val="0"/>
          <w:numId w:val="13"/>
        </w:numPr>
        <w:tabs>
          <w:tab w:val="left" w:pos="851"/>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委托服务期间自______年______月至______年______月止。</w:t>
      </w:r>
    </w:p>
    <w:p w14:paraId="2F508E84">
      <w:pPr>
        <w:tabs>
          <w:tab w:val="left" w:pos="851"/>
        </w:tabs>
        <w:ind w:left="855"/>
        <w:rPr>
          <w:rFonts w:hint="eastAsia" w:ascii="宋体" w:hAnsi="宋体" w:eastAsia="宋体" w:cs="宋体"/>
          <w:color w:val="auto"/>
          <w:szCs w:val="21"/>
          <w:highlight w:val="none"/>
        </w:rPr>
      </w:pPr>
    </w:p>
    <w:p w14:paraId="2AC6755C">
      <w:pPr>
        <w:numPr>
          <w:ilvl w:val="0"/>
          <w:numId w:val="12"/>
        </w:numPr>
        <w:tabs>
          <w:tab w:val="left" w:pos="851"/>
        </w:tabs>
        <w:ind w:left="850" w:hanging="850" w:hangingChars="403"/>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付款方式</w:t>
      </w:r>
    </w:p>
    <w:p w14:paraId="70447875">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由甲方按下列程序在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内付款：</w:t>
      </w:r>
    </w:p>
    <w:p w14:paraId="61C79264">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在合同实施及服务人员到达服务地后__天内，甲方应将第一次付　　款总服务费的__(-%)付给乙方。</w:t>
      </w:r>
    </w:p>
    <w:p w14:paraId="7D357322">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第二次付款额应为总服务费的__(-%)，甲方应在乙方已经准备好，并递交了服务报告及其它相关文件，而这些报告和文件符合合同附件上的要求并被甲方验收后付给乙方。</w:t>
      </w:r>
    </w:p>
    <w:p w14:paraId="42E3795E">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最后一次付款额应为总服务费的__(-%)，甲方应在乙方递交了服务总结报告和说明并完全履行合同完毕    日内付给乙方。</w:t>
      </w:r>
    </w:p>
    <w:p w14:paraId="6E8FB275">
      <w:pPr>
        <w:tabs>
          <w:tab w:val="left" w:pos="851"/>
        </w:tabs>
        <w:ind w:left="851" w:hanging="851"/>
        <w:rPr>
          <w:rFonts w:hint="eastAsia" w:ascii="宋体" w:hAnsi="宋体" w:eastAsia="宋体" w:cs="宋体"/>
          <w:color w:val="auto"/>
          <w:szCs w:val="21"/>
          <w:highlight w:val="none"/>
        </w:rPr>
      </w:pPr>
    </w:p>
    <w:p w14:paraId="1A2FE549">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知识产权归属</w:t>
      </w:r>
    </w:p>
    <w:p w14:paraId="5C73F5F2">
      <w:pPr>
        <w:ind w:left="850"/>
        <w:rPr>
          <w:rFonts w:hint="eastAsia" w:ascii="宋体" w:hAnsi="宋体" w:eastAsia="宋体" w:cs="宋体"/>
          <w:b/>
          <w:color w:val="auto"/>
          <w:szCs w:val="21"/>
          <w:highlight w:val="none"/>
        </w:rPr>
      </w:pPr>
    </w:p>
    <w:p w14:paraId="3EEECDD2">
      <w:pPr>
        <w:numPr>
          <w:ilvl w:val="0"/>
          <w:numId w:val="12"/>
        </w:numPr>
        <w:tabs>
          <w:tab w:val="left" w:pos="851"/>
        </w:tabs>
        <w:ind w:left="850" w:hanging="850" w:hangingChars="403"/>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保密</w:t>
      </w:r>
    </w:p>
    <w:p w14:paraId="04FCAB87">
      <w:pPr>
        <w:rPr>
          <w:rFonts w:hint="eastAsia" w:ascii="宋体" w:hAnsi="宋体" w:eastAsia="宋体" w:cs="宋体"/>
          <w:color w:val="auto"/>
          <w:szCs w:val="21"/>
          <w:highlight w:val="none"/>
        </w:rPr>
      </w:pPr>
    </w:p>
    <w:p w14:paraId="00591400">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违约责任与赔偿损失</w:t>
      </w:r>
    </w:p>
    <w:p w14:paraId="47AC1452">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乙方提供的服务不符合本合同规定的，甲方有权拒收，并且乙方须向甲方方支付本合同总价5%的违约金。</w:t>
      </w:r>
    </w:p>
    <w:p w14:paraId="1B32BBB2">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乙方未能按本合同规定的交货时间提供服务，从逾期之日起每日按本合同总价3‰的数额向甲方支付违约金；逾期半个月以上的，甲方有权终止合同，由此造成的甲方经济损失由乙方承担。</w:t>
      </w:r>
    </w:p>
    <w:p w14:paraId="05FF5ACB">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甲方无正当理由拒收接受服务，到期拒付服务款项的，甲方向乙方偿付本合同总的5%的违约金。甲方人逾期付款，则每日按本合同总价的3‰向乙方偿付违约金。</w:t>
      </w:r>
    </w:p>
    <w:p w14:paraId="5C62F617">
      <w:pPr>
        <w:tabs>
          <w:tab w:val="left" w:pos="851"/>
        </w:tabs>
        <w:ind w:left="851" w:hanging="851"/>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其它违约责任按《中华人民共和国民法典</w:t>
      </w:r>
      <w:r>
        <w:rPr>
          <w:rFonts w:hint="eastAsia" w:ascii="宋体" w:hAnsi="宋体" w:eastAsia="宋体" w:cs="宋体"/>
          <w:bCs/>
          <w:color w:val="auto"/>
          <w:szCs w:val="21"/>
          <w:highlight w:val="none"/>
        </w:rPr>
        <w:t>》处理。</w:t>
      </w:r>
    </w:p>
    <w:p w14:paraId="3E1FEA2A">
      <w:pPr>
        <w:tabs>
          <w:tab w:val="left" w:pos="851"/>
        </w:tabs>
        <w:ind w:left="851" w:hanging="851"/>
        <w:rPr>
          <w:rFonts w:hint="eastAsia" w:ascii="宋体" w:hAnsi="宋体" w:eastAsia="宋体" w:cs="宋体"/>
          <w:bCs/>
          <w:color w:val="auto"/>
          <w:szCs w:val="21"/>
          <w:highlight w:val="none"/>
        </w:rPr>
      </w:pPr>
    </w:p>
    <w:p w14:paraId="0FF1BC77">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争议的解决</w:t>
      </w:r>
    </w:p>
    <w:p w14:paraId="5A46E58A">
      <w:pPr>
        <w:numPr>
          <w:ilvl w:val="0"/>
          <w:numId w:val="14"/>
        </w:numPr>
        <w:tabs>
          <w:tab w:val="left" w:pos="851"/>
        </w:tabs>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合同执行过程中发生的任何争议，如双方不能通过友好协商解决，按相关法律法规处理。</w:t>
      </w:r>
    </w:p>
    <w:p w14:paraId="690071E1">
      <w:pPr>
        <w:tabs>
          <w:tab w:val="left" w:pos="851"/>
        </w:tabs>
        <w:ind w:left="360"/>
        <w:rPr>
          <w:rFonts w:hint="eastAsia" w:ascii="宋体" w:hAnsi="宋体" w:eastAsia="宋体" w:cs="宋体"/>
          <w:bCs/>
          <w:color w:val="auto"/>
          <w:szCs w:val="21"/>
          <w:highlight w:val="none"/>
        </w:rPr>
      </w:pPr>
    </w:p>
    <w:p w14:paraId="68B244CA">
      <w:pPr>
        <w:numPr>
          <w:ilvl w:val="0"/>
          <w:numId w:val="12"/>
        </w:numPr>
        <w:tabs>
          <w:tab w:val="left" w:pos="851"/>
        </w:tabs>
        <w:ind w:left="850" w:hanging="850" w:hangingChars="403"/>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不可抗力</w:t>
      </w:r>
    </w:p>
    <w:p w14:paraId="5C299409">
      <w:pPr>
        <w:numPr>
          <w:ilvl w:val="0"/>
          <w:numId w:val="15"/>
        </w:numPr>
        <w:tabs>
          <w:tab w:val="left" w:pos="851"/>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E209B8B">
      <w:pPr>
        <w:tabs>
          <w:tab w:val="left" w:pos="851"/>
        </w:tabs>
        <w:ind w:left="855"/>
        <w:rPr>
          <w:rFonts w:hint="eastAsia" w:ascii="宋体" w:hAnsi="宋体" w:eastAsia="宋体" w:cs="宋体"/>
          <w:color w:val="auto"/>
          <w:szCs w:val="21"/>
          <w:highlight w:val="none"/>
        </w:rPr>
      </w:pPr>
    </w:p>
    <w:p w14:paraId="56136B94">
      <w:pPr>
        <w:numPr>
          <w:ilvl w:val="0"/>
          <w:numId w:val="12"/>
        </w:numPr>
        <w:tabs>
          <w:tab w:val="left" w:pos="851"/>
        </w:tabs>
        <w:ind w:left="850" w:hanging="850" w:hangingChars="403"/>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税费</w:t>
      </w:r>
    </w:p>
    <w:p w14:paraId="4CF4EA18">
      <w:pPr>
        <w:numPr>
          <w:ilvl w:val="0"/>
          <w:numId w:val="16"/>
        </w:numPr>
        <w:tabs>
          <w:tab w:val="left" w:pos="851"/>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在中国境内、外发生的与本合同执行有关的一切税费均由乙方负担。</w:t>
      </w:r>
    </w:p>
    <w:p w14:paraId="242FA311">
      <w:pPr>
        <w:tabs>
          <w:tab w:val="left" w:pos="851"/>
        </w:tabs>
        <w:ind w:left="855"/>
        <w:rPr>
          <w:rFonts w:hint="eastAsia" w:ascii="宋体" w:hAnsi="宋体" w:eastAsia="宋体" w:cs="宋体"/>
          <w:color w:val="auto"/>
          <w:szCs w:val="21"/>
          <w:highlight w:val="none"/>
        </w:rPr>
      </w:pPr>
    </w:p>
    <w:p w14:paraId="5CBF92CA">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其它</w:t>
      </w:r>
    </w:p>
    <w:p w14:paraId="632CA4EC">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本合同所有附件、招标文件、投标文件、中标通知书均为合同的有效组成部分，与本合同具有同等法律效力。</w:t>
      </w:r>
    </w:p>
    <w:p w14:paraId="66BEE026">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在执行本合同的过程中，所有经双方签署确认的文件（包括会议纪要、补充协议、往来信函）即成为本合同的有效组成部分。</w:t>
      </w:r>
    </w:p>
    <w:p w14:paraId="6109FCA2">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如一方地址、电话、传真号码有变更，应在变更当日内书面通知对方，否则，应承担相应责任。</w:t>
      </w:r>
    </w:p>
    <w:p w14:paraId="2C5606B6">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除甲方事先书面同意外，乙方不得部分或全部转让其应履行的合同项下的义务。</w:t>
      </w:r>
    </w:p>
    <w:p w14:paraId="28534D58">
      <w:pPr>
        <w:tabs>
          <w:tab w:val="left" w:pos="851"/>
        </w:tabs>
        <w:ind w:left="851" w:hanging="851"/>
        <w:rPr>
          <w:rFonts w:hint="eastAsia" w:ascii="宋体" w:hAnsi="宋体" w:eastAsia="宋体" w:cs="宋体"/>
          <w:color w:val="auto"/>
          <w:szCs w:val="21"/>
          <w:highlight w:val="none"/>
        </w:rPr>
      </w:pPr>
    </w:p>
    <w:p w14:paraId="0B19FB5B">
      <w:pPr>
        <w:numPr>
          <w:ilvl w:val="0"/>
          <w:numId w:val="12"/>
        </w:numPr>
        <w:tabs>
          <w:tab w:val="left" w:pos="851"/>
        </w:tabs>
        <w:ind w:left="850" w:hanging="850" w:hangingChars="403"/>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合同生效：</w:t>
      </w:r>
    </w:p>
    <w:p w14:paraId="03D378C6">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本合同在甲乙双方法人代表或其授权代表签字盖章后生效。</w:t>
      </w:r>
    </w:p>
    <w:p w14:paraId="039A94CB">
      <w:pPr>
        <w:tabs>
          <w:tab w:val="left" w:pos="851"/>
        </w:tabs>
        <w:ind w:left="851" w:hanging="851"/>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合同一式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份。</w:t>
      </w:r>
    </w:p>
    <w:p w14:paraId="73D44C29">
      <w:pPr>
        <w:rPr>
          <w:rFonts w:hint="eastAsia" w:ascii="宋体" w:hAnsi="宋体" w:eastAsia="宋体" w:cs="宋体"/>
          <w:color w:val="auto"/>
          <w:szCs w:val="21"/>
          <w:highlight w:val="none"/>
        </w:rPr>
      </w:pPr>
    </w:p>
    <w:p w14:paraId="64378390">
      <w:pPr>
        <w:rPr>
          <w:rFonts w:hint="eastAsia" w:ascii="宋体" w:hAnsi="宋体" w:eastAsia="宋体" w:cs="宋体"/>
          <w:color w:val="auto"/>
          <w:szCs w:val="21"/>
          <w:highlight w:val="none"/>
        </w:rPr>
      </w:pPr>
    </w:p>
    <w:p w14:paraId="6CC257B3">
      <w:pPr>
        <w:rPr>
          <w:rFonts w:hint="eastAsia" w:ascii="宋体" w:hAnsi="宋体" w:eastAsia="宋体" w:cs="宋体"/>
          <w:color w:val="auto"/>
          <w:szCs w:val="21"/>
          <w:highlight w:val="none"/>
        </w:rPr>
      </w:pPr>
    </w:p>
    <w:p w14:paraId="0B762995">
      <w:pPr>
        <w:tabs>
          <w:tab w:val="left" w:pos="4395"/>
        </w:tabs>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甲方（盖章）：</w:t>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乙方（盖章）：</w:t>
      </w:r>
    </w:p>
    <w:p w14:paraId="56E6A0EC">
      <w:pPr>
        <w:tabs>
          <w:tab w:val="left" w:pos="4395"/>
        </w:tabs>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代表：</w:t>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 xml:space="preserve">代表： </w:t>
      </w:r>
    </w:p>
    <w:p w14:paraId="5D7CC507">
      <w:pPr>
        <w:tabs>
          <w:tab w:val="left" w:pos="4395"/>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签定地点：</w:t>
      </w:r>
    </w:p>
    <w:p w14:paraId="284C21F8">
      <w:pPr>
        <w:tabs>
          <w:tab w:val="left" w:pos="4395"/>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签定日期：　　　年　　月　　日</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签定日期：　　　年　　月　　日</w:t>
      </w:r>
    </w:p>
    <w:p w14:paraId="0329B92D">
      <w:pPr>
        <w:tabs>
          <w:tab w:val="left" w:pos="4395"/>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开户名称：</w:t>
      </w:r>
    </w:p>
    <w:p w14:paraId="62C8E721">
      <w:pPr>
        <w:tabs>
          <w:tab w:val="left" w:pos="4395"/>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银行帐号：</w:t>
      </w:r>
    </w:p>
    <w:p w14:paraId="3D9AD0D9">
      <w:pPr>
        <w:tabs>
          <w:tab w:val="left" w:pos="4395"/>
        </w:tabs>
        <w:rPr>
          <w:rFonts w:hint="eastAsia" w:ascii="宋体" w:hAnsi="宋体" w:eastAsia="宋体" w:cs="宋体"/>
          <w:color w:val="auto"/>
          <w:szCs w:val="21"/>
          <w:highlight w:val="none"/>
        </w:rPr>
      </w:pP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开 户 行：</w:t>
      </w:r>
    </w:p>
    <w:p w14:paraId="60569A43">
      <w:pPr>
        <w:keepNext w:val="0"/>
        <w:keepLines w:val="0"/>
        <w:pageBreakBefore w:val="0"/>
        <w:kinsoku/>
        <w:wordWrap w:val="0"/>
        <w:overflowPunct/>
        <w:topLinePunct w:val="0"/>
        <w:autoSpaceDE/>
        <w:autoSpaceDN/>
        <w:bidi w:val="0"/>
        <w:adjustRightInd w:val="0"/>
        <w:snapToGrid w:val="0"/>
        <w:spacing w:line="480" w:lineRule="exact"/>
        <w:jc w:val="both"/>
        <w:textAlignment w:val="auto"/>
        <w:rPr>
          <w:rFonts w:hint="eastAsia" w:asciiTheme="majorEastAsia" w:hAnsiTheme="majorEastAsia" w:eastAsiaTheme="majorEastAsia" w:cstheme="majorEastAsia"/>
          <w:color w:val="auto"/>
          <w:szCs w:val="21"/>
          <w:highlight w:val="none"/>
        </w:rPr>
      </w:pPr>
    </w:p>
    <w:sectPr>
      <w:headerReference r:id="rId5" w:type="default"/>
      <w:footerReference r:id="rId6" w:type="default"/>
      <w:pgSz w:w="11906" w:h="16838"/>
      <w:pgMar w:top="1440" w:right="1803" w:bottom="1440" w:left="1803" w:header="851" w:footer="992" w:gutter="0"/>
      <w:pgNumType w:fmt="decimal"/>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KSOFE44F9426">
    <w:panose1 w:val="0201060906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2418E">
    <w:pPr>
      <w:pStyle w:val="9"/>
      <w:spacing w:line="209" w:lineRule="auto"/>
      <w:ind w:left="4345"/>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97C690">
                          <w:pPr>
                            <w:pStyle w:val="1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E97C690">
                    <w:pPr>
                      <w:pStyle w:val="1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66AB4">
    <w:pPr>
      <w:pStyle w:val="12"/>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065083">
                          <w:pPr>
                            <w:pStyle w:val="12"/>
                          </w:pPr>
                          <w:r>
                            <w:t xml:space="preserve">第 </w:t>
                          </w:r>
                          <w:r>
                            <w:fldChar w:fldCharType="begin"/>
                          </w:r>
                          <w:r>
                            <w:instrText xml:space="preserve"> PAGE  \* MERGEFORMAT </w:instrText>
                          </w:r>
                          <w:r>
                            <w:fldChar w:fldCharType="separate"/>
                          </w:r>
                          <w:r>
                            <w:t>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7065083">
                    <w:pPr>
                      <w:pStyle w:val="12"/>
                    </w:pPr>
                    <w:r>
                      <w:t xml:space="preserve">第 </w:t>
                    </w:r>
                    <w:r>
                      <w:fldChar w:fldCharType="begin"/>
                    </w:r>
                    <w:r>
                      <w:instrText xml:space="preserve"> PAGE  \* MERGEFORMAT </w:instrText>
                    </w:r>
                    <w:r>
                      <w:fldChar w:fldCharType="separate"/>
                    </w:r>
                    <w:r>
                      <w:t>30</w:t>
                    </w:r>
                    <w:r>
                      <w:fldChar w:fldCharType="end"/>
                    </w:r>
                    <w:r>
                      <w:t xml:space="preserve"> 页</w:t>
                    </w:r>
                  </w:p>
                </w:txbxContent>
              </v:textbox>
            </v:shape>
          </w:pict>
        </mc:Fallback>
      </mc:AlternateContent>
    </w:r>
  </w:p>
  <w:p w14:paraId="4EA124BF">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F9057">
    <w:pPr>
      <w:pStyle w:val="13"/>
      <w:pBdr>
        <w:bottom w:val="none" w:color="auto" w:sz="0" w:space="1"/>
      </w:pBdr>
      <w:jc w:val="both"/>
      <w:rPr>
        <w:b/>
        <w:bCs/>
      </w:rPr>
    </w:pPr>
    <w:r>
      <w:rPr>
        <w:rFonts w:hint="eastAsia" w:ascii="宋体" w:hAnsi="宋体" w:cs="宋体"/>
        <w:sz w:val="24"/>
      </w:rPr>
      <w:t xml:space="preserve"> </w:t>
    </w:r>
    <w:r>
      <w:drawing>
        <wp:inline distT="0" distB="0" distL="114300" distR="114300">
          <wp:extent cx="3091180" cy="390525"/>
          <wp:effectExtent l="0" t="0" r="1397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
                  <a:stretch>
                    <a:fillRect/>
                  </a:stretch>
                </pic:blipFill>
                <pic:spPr>
                  <a:xfrm>
                    <a:off x="0" y="0"/>
                    <a:ext cx="3091180" cy="390525"/>
                  </a:xfrm>
                  <a:prstGeom prst="rect">
                    <a:avLst/>
                  </a:prstGeom>
                  <a:noFill/>
                  <a:ln>
                    <a:noFill/>
                  </a:ln>
                </pic:spPr>
              </pic:pic>
            </a:graphicData>
          </a:graphic>
        </wp:inline>
      </w:drawing>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1"/>
        <w:szCs w:val="21"/>
      </w:rPr>
      <w:t>|道同志合 平心持正|</w:t>
    </w:r>
  </w:p>
  <w:p w14:paraId="239562D0">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E0971B">
    <w:pPr>
      <w:pStyle w:val="13"/>
      <w:pBdr>
        <w:bottom w:val="none" w:color="auto" w:sz="0" w:space="1"/>
      </w:pBdr>
      <w:jc w:val="both"/>
      <w:rPr>
        <w:b/>
        <w:bCs/>
      </w:rPr>
    </w:pPr>
    <w:r>
      <w:rPr>
        <w:rFonts w:hint="eastAsia" w:ascii="宋体" w:hAnsi="宋体" w:cs="宋体"/>
        <w:sz w:val="24"/>
      </w:rPr>
      <w:t xml:space="preserve"> </w:t>
    </w:r>
    <w:r>
      <w:drawing>
        <wp:inline distT="0" distB="0" distL="114300" distR="114300">
          <wp:extent cx="3091180" cy="485775"/>
          <wp:effectExtent l="0" t="0" r="1397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3091180" cy="485775"/>
                  </a:xfrm>
                  <a:prstGeom prst="rect">
                    <a:avLst/>
                  </a:prstGeom>
                  <a:noFill/>
                  <a:ln>
                    <a:noFill/>
                  </a:ln>
                </pic:spPr>
              </pic:pic>
            </a:graphicData>
          </a:graphic>
        </wp:inline>
      </w:drawing>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1"/>
        <w:szCs w:val="21"/>
      </w:rPr>
      <w:t>|道同志合 平心持正|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800A4"/>
    <w:multiLevelType w:val="singleLevel"/>
    <w:tmpl w:val="8D7800A4"/>
    <w:lvl w:ilvl="0" w:tentative="0">
      <w:start w:val="1"/>
      <w:numFmt w:val="chineseCounting"/>
      <w:suff w:val="space"/>
      <w:lvlText w:val="第%1章"/>
      <w:lvlJc w:val="left"/>
      <w:rPr>
        <w:rFonts w:hint="eastAsia"/>
      </w:rPr>
    </w:lvl>
  </w:abstractNum>
  <w:abstractNum w:abstractNumId="1">
    <w:nsid w:val="A9396156"/>
    <w:multiLevelType w:val="singleLevel"/>
    <w:tmpl w:val="A9396156"/>
    <w:lvl w:ilvl="0" w:tentative="0">
      <w:start w:val="5"/>
      <w:numFmt w:val="decimal"/>
      <w:suff w:val="nothing"/>
      <w:lvlText w:val="（%1）"/>
      <w:lvlJc w:val="left"/>
    </w:lvl>
  </w:abstractNum>
  <w:abstractNum w:abstractNumId="2">
    <w:nsid w:val="B4FDF470"/>
    <w:multiLevelType w:val="singleLevel"/>
    <w:tmpl w:val="B4FDF470"/>
    <w:lvl w:ilvl="0" w:tentative="0">
      <w:start w:val="1"/>
      <w:numFmt w:val="decimal"/>
      <w:suff w:val="nothing"/>
      <w:lvlText w:val="（%1）"/>
      <w:lvlJc w:val="left"/>
    </w:lvl>
  </w:abstractNum>
  <w:abstractNum w:abstractNumId="3">
    <w:nsid w:val="B9A1E8D1"/>
    <w:multiLevelType w:val="singleLevel"/>
    <w:tmpl w:val="B9A1E8D1"/>
    <w:lvl w:ilvl="0" w:tentative="0">
      <w:start w:val="1"/>
      <w:numFmt w:val="decimal"/>
      <w:suff w:val="nothing"/>
      <w:lvlText w:val="（%1）"/>
      <w:lvlJc w:val="left"/>
    </w:lvl>
  </w:abstractNum>
  <w:abstractNum w:abstractNumId="4">
    <w:nsid w:val="D94E9609"/>
    <w:multiLevelType w:val="multilevel"/>
    <w:tmpl w:val="D94E9609"/>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183C604A"/>
    <w:multiLevelType w:val="singleLevel"/>
    <w:tmpl w:val="183C604A"/>
    <w:lvl w:ilvl="0" w:tentative="0">
      <w:start w:val="1"/>
      <w:numFmt w:val="japaneseCounting"/>
      <w:lvlText w:val="%1、"/>
      <w:lvlJc w:val="left"/>
      <w:pPr>
        <w:tabs>
          <w:tab w:val="left" w:pos="960"/>
        </w:tabs>
        <w:ind w:left="960" w:hanging="480"/>
      </w:pPr>
      <w:rPr>
        <w:rFonts w:hint="eastAsia"/>
        <w:b/>
      </w:rPr>
    </w:lvl>
  </w:abstractNum>
  <w:abstractNum w:abstractNumId="6">
    <w:nsid w:val="25F4223F"/>
    <w:multiLevelType w:val="singleLevel"/>
    <w:tmpl w:val="25F4223F"/>
    <w:lvl w:ilvl="0" w:tentative="0">
      <w:start w:val="1"/>
      <w:numFmt w:val="chineseCounting"/>
      <w:suff w:val="nothing"/>
      <w:lvlText w:val="%1、"/>
      <w:lvlJc w:val="left"/>
      <w:rPr>
        <w:rFonts w:hint="eastAsia"/>
      </w:rPr>
    </w:lvl>
  </w:abstractNum>
  <w:abstractNum w:abstractNumId="7">
    <w:nsid w:val="27E8E525"/>
    <w:multiLevelType w:val="singleLevel"/>
    <w:tmpl w:val="27E8E525"/>
    <w:lvl w:ilvl="0" w:tentative="0">
      <w:start w:val="1"/>
      <w:numFmt w:val="decimal"/>
      <w:suff w:val="nothing"/>
      <w:lvlText w:val="（%1）"/>
      <w:lvlJc w:val="left"/>
    </w:lvl>
  </w:abstractNum>
  <w:abstractNum w:abstractNumId="8">
    <w:nsid w:val="420C153B"/>
    <w:multiLevelType w:val="multilevel"/>
    <w:tmpl w:val="420C153B"/>
    <w:lvl w:ilvl="0" w:tentative="0">
      <w:start w:val="1"/>
      <w:numFmt w:val="decimal"/>
      <w:pStyle w:val="84"/>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46D34988"/>
    <w:multiLevelType w:val="multilevel"/>
    <w:tmpl w:val="46D34988"/>
    <w:lvl w:ilvl="0" w:tentative="0">
      <w:start w:val="1"/>
      <w:numFmt w:val="decimal"/>
      <w:lvlText w:val="%1."/>
      <w:lvlJc w:val="left"/>
      <w:pPr>
        <w:ind w:left="855" w:hanging="8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DE76CC5"/>
    <w:multiLevelType w:val="multilevel"/>
    <w:tmpl w:val="4DE76CC5"/>
    <w:lvl w:ilvl="0" w:tentative="0">
      <w:start w:val="1"/>
      <w:numFmt w:val="chineseCountingThousand"/>
      <w:pStyle w:val="95"/>
      <w:isLgl/>
      <w:lvlText w:val="第%1章"/>
      <w:lvlJc w:val="left"/>
      <w:pPr>
        <w:ind w:left="0" w:firstLine="0"/>
      </w:pPr>
      <w:rPr>
        <w:rFonts w:hint="eastAsia" w:eastAsia="黑体"/>
        <w:b/>
        <w:i w:val="0"/>
        <w:sz w:val="44"/>
        <w:szCs w:val="32"/>
      </w:rPr>
    </w:lvl>
    <w:lvl w:ilvl="1" w:tentative="0">
      <w:start w:val="1"/>
      <w:numFmt w:val="decimal"/>
      <w:isLgl/>
      <w:lvlText w:val="%1.%2"/>
      <w:lvlJc w:val="left"/>
      <w:pPr>
        <w:ind w:left="0" w:firstLine="0"/>
      </w:pPr>
      <w:rPr>
        <w:rFonts w:hint="eastAsia" w:eastAsia="黑体"/>
        <w:b/>
        <w:i w:val="0"/>
        <w:sz w:val="32"/>
      </w:rPr>
    </w:lvl>
    <w:lvl w:ilvl="2" w:tentative="0">
      <w:start w:val="1"/>
      <w:numFmt w:val="lowerLetter"/>
      <w:lvlText w:val="%3)"/>
      <w:lvlJc w:val="left"/>
      <w:pPr>
        <w:ind w:left="0" w:firstLine="0"/>
      </w:pPr>
      <w:rPr>
        <w:rFonts w:hint="eastAsia"/>
        <w:b/>
        <w:i w:val="0"/>
        <w:sz w:val="24"/>
        <w:szCs w:val="24"/>
      </w:rPr>
    </w:lvl>
    <w:lvl w:ilvl="3" w:tentative="0">
      <w:start w:val="1"/>
      <w:numFmt w:val="decimal"/>
      <w:lvlText w:val="%4)"/>
      <w:lvlJc w:val="left"/>
      <w:pPr>
        <w:ind w:left="0" w:firstLine="0"/>
      </w:pPr>
      <w:rPr>
        <w:rFonts w:hint="eastAsia"/>
        <w:b/>
        <w:i w:val="0"/>
        <w:sz w:val="24"/>
        <w:szCs w:val="24"/>
      </w:rPr>
    </w:lvl>
    <w:lvl w:ilvl="4" w:tentative="0">
      <w:start w:val="1"/>
      <w:numFmt w:val="lowerLetter"/>
      <w:lvlText w:val="%5)"/>
      <w:lvlJc w:val="left"/>
      <w:pPr>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1">
    <w:nsid w:val="67EF7EF2"/>
    <w:multiLevelType w:val="multilevel"/>
    <w:tmpl w:val="67EF7EF2"/>
    <w:lvl w:ilvl="0" w:tentative="0">
      <w:start w:val="1"/>
      <w:numFmt w:val="decimal"/>
      <w:lvlText w:val="%1."/>
      <w:lvlJc w:val="left"/>
      <w:pPr>
        <w:ind w:left="855" w:hanging="8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A6B47CB"/>
    <w:multiLevelType w:val="multilevel"/>
    <w:tmpl w:val="6A6B47CB"/>
    <w:lvl w:ilvl="0" w:tentative="0">
      <w:start w:val="1"/>
      <w:numFmt w:val="decimal"/>
      <w:lvlText w:val="%1."/>
      <w:lvlJc w:val="left"/>
      <w:pPr>
        <w:ind w:left="360" w:hanging="360"/>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abstractNum w:abstractNumId="13">
    <w:nsid w:val="6CB3DE2F"/>
    <w:multiLevelType w:val="singleLevel"/>
    <w:tmpl w:val="6CB3DE2F"/>
    <w:lvl w:ilvl="0" w:tentative="0">
      <w:start w:val="17"/>
      <w:numFmt w:val="decimal"/>
      <w:suff w:val="space"/>
      <w:lvlText w:val="%1."/>
      <w:lvlJc w:val="left"/>
    </w:lvl>
  </w:abstractNum>
  <w:abstractNum w:abstractNumId="14">
    <w:nsid w:val="74425A7F"/>
    <w:multiLevelType w:val="multilevel"/>
    <w:tmpl w:val="74425A7F"/>
    <w:lvl w:ilvl="0" w:tentative="0">
      <w:start w:val="1"/>
      <w:numFmt w:val="decimal"/>
      <w:lvlText w:val="%1."/>
      <w:lvlJc w:val="left"/>
      <w:pPr>
        <w:ind w:left="855" w:hanging="85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6778866"/>
    <w:multiLevelType w:val="multilevel"/>
    <w:tmpl w:val="76778866"/>
    <w:lvl w:ilvl="0" w:tentative="0">
      <w:start w:val="8"/>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8"/>
  </w:num>
  <w:num w:numId="2">
    <w:abstractNumId w:val="10"/>
  </w:num>
  <w:num w:numId="3">
    <w:abstractNumId w:val="1"/>
  </w:num>
  <w:num w:numId="4">
    <w:abstractNumId w:val="15"/>
  </w:num>
  <w:num w:numId="5">
    <w:abstractNumId w:val="0"/>
  </w:num>
  <w:num w:numId="6">
    <w:abstractNumId w:val="13"/>
  </w:num>
  <w:num w:numId="7">
    <w:abstractNumId w:val="4"/>
  </w:num>
  <w:num w:numId="8">
    <w:abstractNumId w:val="6"/>
  </w:num>
  <w:num w:numId="9">
    <w:abstractNumId w:val="3"/>
  </w:num>
  <w:num w:numId="10">
    <w:abstractNumId w:val="2"/>
  </w:num>
  <w:num w:numId="11">
    <w:abstractNumId w:val="7"/>
  </w:num>
  <w:num w:numId="12">
    <w:abstractNumId w:val="5"/>
    <w:lvlOverride w:ilvl="0">
      <w:startOverride w:val="1"/>
    </w:lvlOverride>
  </w:num>
  <w:num w:numId="13">
    <w:abstractNumId w:val="14"/>
  </w:num>
  <w:num w:numId="14">
    <w:abstractNumId w:val="12"/>
    <w:lvlOverride w:ilvl="0">
      <w:startOverride w:val="1"/>
    </w:lvlOverride>
  </w:num>
  <w:num w:numId="15">
    <w:abstractNumId w:val="11"/>
  </w:num>
  <w:num w:numId="1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ky123.Org">
    <w15:presenceInfo w15:providerId="None" w15:userId="Sky123.Or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yOWJlODNjY2E1NzJmNTdiYmIxMjdjZWNhMDFlZTcifQ=="/>
    <w:docVar w:name="KSO_WPS_MARK_KEY" w:val="7e9b7307-f205-4894-b144-972786b662e7"/>
  </w:docVars>
  <w:rsids>
    <w:rsidRoot w:val="35AB3B2B"/>
    <w:rsid w:val="00051172"/>
    <w:rsid w:val="000A696E"/>
    <w:rsid w:val="000E5816"/>
    <w:rsid w:val="00112D2F"/>
    <w:rsid w:val="00191629"/>
    <w:rsid w:val="001D4F4F"/>
    <w:rsid w:val="00285E04"/>
    <w:rsid w:val="002B7AA0"/>
    <w:rsid w:val="003216E0"/>
    <w:rsid w:val="0033690E"/>
    <w:rsid w:val="0035078C"/>
    <w:rsid w:val="00351550"/>
    <w:rsid w:val="003879AD"/>
    <w:rsid w:val="00440750"/>
    <w:rsid w:val="00465D3D"/>
    <w:rsid w:val="0048013C"/>
    <w:rsid w:val="004A1A92"/>
    <w:rsid w:val="004C5563"/>
    <w:rsid w:val="004E3769"/>
    <w:rsid w:val="004E4BAC"/>
    <w:rsid w:val="00502E90"/>
    <w:rsid w:val="00513444"/>
    <w:rsid w:val="0055604D"/>
    <w:rsid w:val="0055608C"/>
    <w:rsid w:val="00575A00"/>
    <w:rsid w:val="00635F97"/>
    <w:rsid w:val="00642EAC"/>
    <w:rsid w:val="00684C44"/>
    <w:rsid w:val="007C2CCC"/>
    <w:rsid w:val="00851CC2"/>
    <w:rsid w:val="0085543B"/>
    <w:rsid w:val="00A66F03"/>
    <w:rsid w:val="00A82127"/>
    <w:rsid w:val="00B2258B"/>
    <w:rsid w:val="00B34B5B"/>
    <w:rsid w:val="00BB1D83"/>
    <w:rsid w:val="00BB6AEE"/>
    <w:rsid w:val="00BC22DA"/>
    <w:rsid w:val="00BF2574"/>
    <w:rsid w:val="00C85AB7"/>
    <w:rsid w:val="00D8435D"/>
    <w:rsid w:val="00DB10A5"/>
    <w:rsid w:val="00DB41F3"/>
    <w:rsid w:val="00DD084B"/>
    <w:rsid w:val="00E01590"/>
    <w:rsid w:val="00EC4BCA"/>
    <w:rsid w:val="00EE68FA"/>
    <w:rsid w:val="00F05317"/>
    <w:rsid w:val="00F2137E"/>
    <w:rsid w:val="00F3061C"/>
    <w:rsid w:val="00F64DEA"/>
    <w:rsid w:val="00F9432B"/>
    <w:rsid w:val="00FC15F9"/>
    <w:rsid w:val="01007E42"/>
    <w:rsid w:val="01275D20"/>
    <w:rsid w:val="014557C2"/>
    <w:rsid w:val="01556EA9"/>
    <w:rsid w:val="017734C4"/>
    <w:rsid w:val="01864D83"/>
    <w:rsid w:val="019A5532"/>
    <w:rsid w:val="01B3097E"/>
    <w:rsid w:val="02271F96"/>
    <w:rsid w:val="02313125"/>
    <w:rsid w:val="02393D62"/>
    <w:rsid w:val="02443CCC"/>
    <w:rsid w:val="029E7AD0"/>
    <w:rsid w:val="02B250DA"/>
    <w:rsid w:val="02D23086"/>
    <w:rsid w:val="02DD4F9C"/>
    <w:rsid w:val="02F545EC"/>
    <w:rsid w:val="02FA30D3"/>
    <w:rsid w:val="02FF1F50"/>
    <w:rsid w:val="03090322"/>
    <w:rsid w:val="031C07A5"/>
    <w:rsid w:val="032759B1"/>
    <w:rsid w:val="033F1FD5"/>
    <w:rsid w:val="03640239"/>
    <w:rsid w:val="036F159C"/>
    <w:rsid w:val="03804DFA"/>
    <w:rsid w:val="03942A31"/>
    <w:rsid w:val="03A07AD7"/>
    <w:rsid w:val="04162F4E"/>
    <w:rsid w:val="047C02C2"/>
    <w:rsid w:val="04AC6B21"/>
    <w:rsid w:val="04AC72EC"/>
    <w:rsid w:val="05190704"/>
    <w:rsid w:val="056D353A"/>
    <w:rsid w:val="057B7AFF"/>
    <w:rsid w:val="0580226C"/>
    <w:rsid w:val="059B2E14"/>
    <w:rsid w:val="05AA531D"/>
    <w:rsid w:val="05B66E6A"/>
    <w:rsid w:val="05CD3179"/>
    <w:rsid w:val="05D067D9"/>
    <w:rsid w:val="05DE2D7B"/>
    <w:rsid w:val="06055520"/>
    <w:rsid w:val="0609510A"/>
    <w:rsid w:val="06191E5A"/>
    <w:rsid w:val="061D6D0E"/>
    <w:rsid w:val="0639166E"/>
    <w:rsid w:val="06750C66"/>
    <w:rsid w:val="069F3FEC"/>
    <w:rsid w:val="06DB7470"/>
    <w:rsid w:val="06EF58D3"/>
    <w:rsid w:val="07116147"/>
    <w:rsid w:val="074107DA"/>
    <w:rsid w:val="075E76FE"/>
    <w:rsid w:val="079B0BC0"/>
    <w:rsid w:val="07B34DB3"/>
    <w:rsid w:val="0855720F"/>
    <w:rsid w:val="085B4F44"/>
    <w:rsid w:val="088D5F5C"/>
    <w:rsid w:val="08F63846"/>
    <w:rsid w:val="09007CEC"/>
    <w:rsid w:val="092F7B18"/>
    <w:rsid w:val="09475E50"/>
    <w:rsid w:val="094C565A"/>
    <w:rsid w:val="096D5AA7"/>
    <w:rsid w:val="0997077C"/>
    <w:rsid w:val="09AB7B18"/>
    <w:rsid w:val="09B0234C"/>
    <w:rsid w:val="09C12E52"/>
    <w:rsid w:val="09ED6CA1"/>
    <w:rsid w:val="09FD11BF"/>
    <w:rsid w:val="0A091FDE"/>
    <w:rsid w:val="0A260FC3"/>
    <w:rsid w:val="0A261F09"/>
    <w:rsid w:val="0A2B6A3F"/>
    <w:rsid w:val="0AB823C4"/>
    <w:rsid w:val="0ACA4546"/>
    <w:rsid w:val="0AF27E57"/>
    <w:rsid w:val="0AF357B1"/>
    <w:rsid w:val="0AF542EF"/>
    <w:rsid w:val="0B41349E"/>
    <w:rsid w:val="0B753148"/>
    <w:rsid w:val="0B825441"/>
    <w:rsid w:val="0BA525D8"/>
    <w:rsid w:val="0BB71F8D"/>
    <w:rsid w:val="0BD50CE3"/>
    <w:rsid w:val="0BDA2FAB"/>
    <w:rsid w:val="0BDC0B16"/>
    <w:rsid w:val="0C0A7D34"/>
    <w:rsid w:val="0C2F6006"/>
    <w:rsid w:val="0C426CB3"/>
    <w:rsid w:val="0C454256"/>
    <w:rsid w:val="0C5056AF"/>
    <w:rsid w:val="0C5B37C6"/>
    <w:rsid w:val="0C602928"/>
    <w:rsid w:val="0C8352C9"/>
    <w:rsid w:val="0C88726E"/>
    <w:rsid w:val="0CB33F28"/>
    <w:rsid w:val="0CCB7B51"/>
    <w:rsid w:val="0D164A4D"/>
    <w:rsid w:val="0D6C4CDC"/>
    <w:rsid w:val="0D7910E2"/>
    <w:rsid w:val="0D8F1B47"/>
    <w:rsid w:val="0DB56D9E"/>
    <w:rsid w:val="0DB73DA5"/>
    <w:rsid w:val="0DC134A7"/>
    <w:rsid w:val="0E235597"/>
    <w:rsid w:val="0E2475FA"/>
    <w:rsid w:val="0E4D03C4"/>
    <w:rsid w:val="0E512BF8"/>
    <w:rsid w:val="0ED45967"/>
    <w:rsid w:val="0ED939EE"/>
    <w:rsid w:val="0EE34DB9"/>
    <w:rsid w:val="0EF46240"/>
    <w:rsid w:val="0F465E03"/>
    <w:rsid w:val="0F5A7458"/>
    <w:rsid w:val="0F620FFF"/>
    <w:rsid w:val="0F681E22"/>
    <w:rsid w:val="0F6C20F8"/>
    <w:rsid w:val="0F9262E5"/>
    <w:rsid w:val="0FD018B6"/>
    <w:rsid w:val="0FEE60A0"/>
    <w:rsid w:val="100B5B75"/>
    <w:rsid w:val="10390CED"/>
    <w:rsid w:val="105D45B9"/>
    <w:rsid w:val="10760AEF"/>
    <w:rsid w:val="10797991"/>
    <w:rsid w:val="108D7FEC"/>
    <w:rsid w:val="10C34A85"/>
    <w:rsid w:val="10E86A85"/>
    <w:rsid w:val="10EB0A61"/>
    <w:rsid w:val="10F96CD3"/>
    <w:rsid w:val="10FD1C16"/>
    <w:rsid w:val="110D477C"/>
    <w:rsid w:val="11230728"/>
    <w:rsid w:val="1134494C"/>
    <w:rsid w:val="114317C8"/>
    <w:rsid w:val="1149436B"/>
    <w:rsid w:val="11551C27"/>
    <w:rsid w:val="116F7948"/>
    <w:rsid w:val="117E3EBF"/>
    <w:rsid w:val="11A63895"/>
    <w:rsid w:val="11AA0E33"/>
    <w:rsid w:val="11D465DE"/>
    <w:rsid w:val="11DC0024"/>
    <w:rsid w:val="11F35E10"/>
    <w:rsid w:val="121E003E"/>
    <w:rsid w:val="12313361"/>
    <w:rsid w:val="123238F4"/>
    <w:rsid w:val="124E6914"/>
    <w:rsid w:val="129B7938"/>
    <w:rsid w:val="12AA4371"/>
    <w:rsid w:val="12CC26ED"/>
    <w:rsid w:val="12D84CD4"/>
    <w:rsid w:val="12E84200"/>
    <w:rsid w:val="12F51579"/>
    <w:rsid w:val="12F65A31"/>
    <w:rsid w:val="12FD7CCA"/>
    <w:rsid w:val="13042B7A"/>
    <w:rsid w:val="131909C4"/>
    <w:rsid w:val="131F2662"/>
    <w:rsid w:val="137139DD"/>
    <w:rsid w:val="13852ECA"/>
    <w:rsid w:val="138D5E23"/>
    <w:rsid w:val="13BA2040"/>
    <w:rsid w:val="13C139AF"/>
    <w:rsid w:val="13E01C4A"/>
    <w:rsid w:val="13FF5CA5"/>
    <w:rsid w:val="14032E1B"/>
    <w:rsid w:val="142B3045"/>
    <w:rsid w:val="14333776"/>
    <w:rsid w:val="1437543F"/>
    <w:rsid w:val="144E16AB"/>
    <w:rsid w:val="144F6715"/>
    <w:rsid w:val="14740A1C"/>
    <w:rsid w:val="147A16BB"/>
    <w:rsid w:val="14AA5797"/>
    <w:rsid w:val="14D53C37"/>
    <w:rsid w:val="15283DF9"/>
    <w:rsid w:val="154D743D"/>
    <w:rsid w:val="15667555"/>
    <w:rsid w:val="1588503E"/>
    <w:rsid w:val="159863B3"/>
    <w:rsid w:val="15997A33"/>
    <w:rsid w:val="15A97268"/>
    <w:rsid w:val="15B52B26"/>
    <w:rsid w:val="15CF1DD7"/>
    <w:rsid w:val="15E224A7"/>
    <w:rsid w:val="16150220"/>
    <w:rsid w:val="164342FA"/>
    <w:rsid w:val="16482398"/>
    <w:rsid w:val="16536803"/>
    <w:rsid w:val="16573DB1"/>
    <w:rsid w:val="165770B0"/>
    <w:rsid w:val="16A22BEB"/>
    <w:rsid w:val="16C43712"/>
    <w:rsid w:val="16CB645F"/>
    <w:rsid w:val="16D74B46"/>
    <w:rsid w:val="16FC1F08"/>
    <w:rsid w:val="170830C2"/>
    <w:rsid w:val="171820A2"/>
    <w:rsid w:val="171877C6"/>
    <w:rsid w:val="17571001"/>
    <w:rsid w:val="17707BBF"/>
    <w:rsid w:val="17776970"/>
    <w:rsid w:val="179E6119"/>
    <w:rsid w:val="17B374D2"/>
    <w:rsid w:val="17B80644"/>
    <w:rsid w:val="17BA1FA3"/>
    <w:rsid w:val="17C7601A"/>
    <w:rsid w:val="17CF624F"/>
    <w:rsid w:val="181270D8"/>
    <w:rsid w:val="183A7AB3"/>
    <w:rsid w:val="183C74C7"/>
    <w:rsid w:val="18402742"/>
    <w:rsid w:val="185C4B83"/>
    <w:rsid w:val="18930869"/>
    <w:rsid w:val="190C0B53"/>
    <w:rsid w:val="19540841"/>
    <w:rsid w:val="1962480C"/>
    <w:rsid w:val="196A5697"/>
    <w:rsid w:val="19A60971"/>
    <w:rsid w:val="1A6257C6"/>
    <w:rsid w:val="1A7B185F"/>
    <w:rsid w:val="1AA66E7A"/>
    <w:rsid w:val="1ABD41C4"/>
    <w:rsid w:val="1ACA77FB"/>
    <w:rsid w:val="1ACC5BF8"/>
    <w:rsid w:val="1AD774CB"/>
    <w:rsid w:val="1B124510"/>
    <w:rsid w:val="1B1A33C4"/>
    <w:rsid w:val="1B1E67F8"/>
    <w:rsid w:val="1B200CF6"/>
    <w:rsid w:val="1B390BDC"/>
    <w:rsid w:val="1B440CBF"/>
    <w:rsid w:val="1B5C1AF3"/>
    <w:rsid w:val="1B770817"/>
    <w:rsid w:val="1B8972B8"/>
    <w:rsid w:val="1B8E7170"/>
    <w:rsid w:val="1BA55443"/>
    <w:rsid w:val="1BAD7680"/>
    <w:rsid w:val="1BBD111D"/>
    <w:rsid w:val="1BE0443F"/>
    <w:rsid w:val="1BEF6F49"/>
    <w:rsid w:val="1C13053F"/>
    <w:rsid w:val="1C471722"/>
    <w:rsid w:val="1C5C588F"/>
    <w:rsid w:val="1C821221"/>
    <w:rsid w:val="1C983F97"/>
    <w:rsid w:val="1CB1569A"/>
    <w:rsid w:val="1CB313F6"/>
    <w:rsid w:val="1CEF0D6A"/>
    <w:rsid w:val="1CFB6B14"/>
    <w:rsid w:val="1D3C3AC6"/>
    <w:rsid w:val="1D3C45B0"/>
    <w:rsid w:val="1D4028B0"/>
    <w:rsid w:val="1D9F75B3"/>
    <w:rsid w:val="1DD9385C"/>
    <w:rsid w:val="1E00462C"/>
    <w:rsid w:val="1E1C5E73"/>
    <w:rsid w:val="1E1C7453"/>
    <w:rsid w:val="1E3D5BFF"/>
    <w:rsid w:val="1E3F5B0A"/>
    <w:rsid w:val="1E402DD2"/>
    <w:rsid w:val="1E590153"/>
    <w:rsid w:val="1E5B585E"/>
    <w:rsid w:val="1E703E54"/>
    <w:rsid w:val="1EA0459D"/>
    <w:rsid w:val="1EAE00EE"/>
    <w:rsid w:val="1EB21D4C"/>
    <w:rsid w:val="1EBC5938"/>
    <w:rsid w:val="1ECC5D06"/>
    <w:rsid w:val="1ED42809"/>
    <w:rsid w:val="1EF26162"/>
    <w:rsid w:val="1EFC4C0E"/>
    <w:rsid w:val="1F435B57"/>
    <w:rsid w:val="1F6A2CF4"/>
    <w:rsid w:val="1F796CCC"/>
    <w:rsid w:val="1F9F2549"/>
    <w:rsid w:val="1FC81641"/>
    <w:rsid w:val="1FCC5382"/>
    <w:rsid w:val="1FD86B10"/>
    <w:rsid w:val="1FFD6FC8"/>
    <w:rsid w:val="1FFE3AC1"/>
    <w:rsid w:val="202279CC"/>
    <w:rsid w:val="202E28C0"/>
    <w:rsid w:val="20441B19"/>
    <w:rsid w:val="20550C1B"/>
    <w:rsid w:val="20663493"/>
    <w:rsid w:val="2069018D"/>
    <w:rsid w:val="20A0219D"/>
    <w:rsid w:val="20A0784C"/>
    <w:rsid w:val="20B87A68"/>
    <w:rsid w:val="20BF45FE"/>
    <w:rsid w:val="20C70459"/>
    <w:rsid w:val="2102069D"/>
    <w:rsid w:val="21072432"/>
    <w:rsid w:val="21082292"/>
    <w:rsid w:val="21A06E5B"/>
    <w:rsid w:val="21C9221A"/>
    <w:rsid w:val="21DF2C72"/>
    <w:rsid w:val="21E8394E"/>
    <w:rsid w:val="21EC0C0F"/>
    <w:rsid w:val="21F00C93"/>
    <w:rsid w:val="21FB5C14"/>
    <w:rsid w:val="21FB60D3"/>
    <w:rsid w:val="220C72DA"/>
    <w:rsid w:val="22160B82"/>
    <w:rsid w:val="228952D6"/>
    <w:rsid w:val="2297314D"/>
    <w:rsid w:val="229F23A9"/>
    <w:rsid w:val="22A23130"/>
    <w:rsid w:val="22A279E3"/>
    <w:rsid w:val="22A30143"/>
    <w:rsid w:val="22BA2B41"/>
    <w:rsid w:val="22D26F9A"/>
    <w:rsid w:val="22E3461C"/>
    <w:rsid w:val="22F15352"/>
    <w:rsid w:val="23280DAF"/>
    <w:rsid w:val="235D05EE"/>
    <w:rsid w:val="2374034F"/>
    <w:rsid w:val="23AF69F1"/>
    <w:rsid w:val="23B12896"/>
    <w:rsid w:val="23CB0902"/>
    <w:rsid w:val="23EF0A76"/>
    <w:rsid w:val="23F316BB"/>
    <w:rsid w:val="240D4FC4"/>
    <w:rsid w:val="243664EB"/>
    <w:rsid w:val="244871F4"/>
    <w:rsid w:val="245C759D"/>
    <w:rsid w:val="246F2CB5"/>
    <w:rsid w:val="24763848"/>
    <w:rsid w:val="247C12B5"/>
    <w:rsid w:val="24827E18"/>
    <w:rsid w:val="24963225"/>
    <w:rsid w:val="24BE4734"/>
    <w:rsid w:val="24C31569"/>
    <w:rsid w:val="252D0794"/>
    <w:rsid w:val="25377C12"/>
    <w:rsid w:val="255505B4"/>
    <w:rsid w:val="255D0A7D"/>
    <w:rsid w:val="25902E9C"/>
    <w:rsid w:val="259C15A5"/>
    <w:rsid w:val="25B0273C"/>
    <w:rsid w:val="25D45C3E"/>
    <w:rsid w:val="25DD61F7"/>
    <w:rsid w:val="25E81861"/>
    <w:rsid w:val="26034EF6"/>
    <w:rsid w:val="260E6047"/>
    <w:rsid w:val="263D5C2C"/>
    <w:rsid w:val="268100BF"/>
    <w:rsid w:val="268C4476"/>
    <w:rsid w:val="26AE1FC0"/>
    <w:rsid w:val="26AF716B"/>
    <w:rsid w:val="27126E5B"/>
    <w:rsid w:val="27437FDF"/>
    <w:rsid w:val="276E7580"/>
    <w:rsid w:val="277B5D96"/>
    <w:rsid w:val="2797604D"/>
    <w:rsid w:val="279E1806"/>
    <w:rsid w:val="279F27E3"/>
    <w:rsid w:val="281E11E4"/>
    <w:rsid w:val="28776B74"/>
    <w:rsid w:val="28936921"/>
    <w:rsid w:val="28B92147"/>
    <w:rsid w:val="292875F4"/>
    <w:rsid w:val="293624BD"/>
    <w:rsid w:val="294D49C5"/>
    <w:rsid w:val="296231D6"/>
    <w:rsid w:val="29BA0A21"/>
    <w:rsid w:val="29E87412"/>
    <w:rsid w:val="2A0E67EA"/>
    <w:rsid w:val="2A19597B"/>
    <w:rsid w:val="2A23324E"/>
    <w:rsid w:val="2A6C2D68"/>
    <w:rsid w:val="2A6F5C00"/>
    <w:rsid w:val="2A7439F6"/>
    <w:rsid w:val="2AFD4EC5"/>
    <w:rsid w:val="2AFF1738"/>
    <w:rsid w:val="2B046437"/>
    <w:rsid w:val="2B1B420B"/>
    <w:rsid w:val="2B376F2C"/>
    <w:rsid w:val="2B417276"/>
    <w:rsid w:val="2B5A5895"/>
    <w:rsid w:val="2B780DBB"/>
    <w:rsid w:val="2B8F5708"/>
    <w:rsid w:val="2BB619B3"/>
    <w:rsid w:val="2BDA5C4B"/>
    <w:rsid w:val="2BF8505C"/>
    <w:rsid w:val="2C13295B"/>
    <w:rsid w:val="2C297A7F"/>
    <w:rsid w:val="2C3F2C8B"/>
    <w:rsid w:val="2C5A2AE8"/>
    <w:rsid w:val="2C685386"/>
    <w:rsid w:val="2C852F06"/>
    <w:rsid w:val="2C905476"/>
    <w:rsid w:val="2C981CCD"/>
    <w:rsid w:val="2C9A3996"/>
    <w:rsid w:val="2C9F53AF"/>
    <w:rsid w:val="2CAE2083"/>
    <w:rsid w:val="2CB84072"/>
    <w:rsid w:val="2CBA641B"/>
    <w:rsid w:val="2CDF7FCA"/>
    <w:rsid w:val="2D040C32"/>
    <w:rsid w:val="2D0757A6"/>
    <w:rsid w:val="2D576C63"/>
    <w:rsid w:val="2D7A4E0A"/>
    <w:rsid w:val="2D982E0B"/>
    <w:rsid w:val="2DB53B3B"/>
    <w:rsid w:val="2DB63DDF"/>
    <w:rsid w:val="2DCC44FF"/>
    <w:rsid w:val="2DD4799B"/>
    <w:rsid w:val="2E072654"/>
    <w:rsid w:val="2E5E1319"/>
    <w:rsid w:val="2E6F38EF"/>
    <w:rsid w:val="2E7D4B79"/>
    <w:rsid w:val="2EC24EAE"/>
    <w:rsid w:val="2EC3575E"/>
    <w:rsid w:val="2EF91817"/>
    <w:rsid w:val="2F466CCF"/>
    <w:rsid w:val="2F47109C"/>
    <w:rsid w:val="2F4B2213"/>
    <w:rsid w:val="2F9075F6"/>
    <w:rsid w:val="2F9A594D"/>
    <w:rsid w:val="2FE778C1"/>
    <w:rsid w:val="2FF3519E"/>
    <w:rsid w:val="305F6960"/>
    <w:rsid w:val="30651D79"/>
    <w:rsid w:val="307B4A76"/>
    <w:rsid w:val="30E14F3B"/>
    <w:rsid w:val="313279B0"/>
    <w:rsid w:val="317F3D7D"/>
    <w:rsid w:val="31960D20"/>
    <w:rsid w:val="31A435DE"/>
    <w:rsid w:val="31CD0C24"/>
    <w:rsid w:val="31D66DA6"/>
    <w:rsid w:val="31F0559B"/>
    <w:rsid w:val="31FF60CF"/>
    <w:rsid w:val="322963D4"/>
    <w:rsid w:val="324C7494"/>
    <w:rsid w:val="324E528F"/>
    <w:rsid w:val="32642296"/>
    <w:rsid w:val="32A01606"/>
    <w:rsid w:val="32C94A9C"/>
    <w:rsid w:val="32D93D68"/>
    <w:rsid w:val="32E120A3"/>
    <w:rsid w:val="32E752BB"/>
    <w:rsid w:val="32F84566"/>
    <w:rsid w:val="332D454F"/>
    <w:rsid w:val="334E1463"/>
    <w:rsid w:val="33A61841"/>
    <w:rsid w:val="33C54B71"/>
    <w:rsid w:val="33C87A09"/>
    <w:rsid w:val="33F16F60"/>
    <w:rsid w:val="34126ECB"/>
    <w:rsid w:val="348E3F5F"/>
    <w:rsid w:val="34A07D70"/>
    <w:rsid w:val="34A65EB2"/>
    <w:rsid w:val="34AE125F"/>
    <w:rsid w:val="34D84426"/>
    <w:rsid w:val="34D85063"/>
    <w:rsid w:val="34E70363"/>
    <w:rsid w:val="350318B2"/>
    <w:rsid w:val="351729F7"/>
    <w:rsid w:val="352548D7"/>
    <w:rsid w:val="352A70A8"/>
    <w:rsid w:val="352D2C20"/>
    <w:rsid w:val="35740CF0"/>
    <w:rsid w:val="359B5E22"/>
    <w:rsid w:val="359C1AAB"/>
    <w:rsid w:val="35A63D95"/>
    <w:rsid w:val="35AB3B2B"/>
    <w:rsid w:val="35B11597"/>
    <w:rsid w:val="35B828FE"/>
    <w:rsid w:val="35C54E2A"/>
    <w:rsid w:val="35F7478C"/>
    <w:rsid w:val="360B3E62"/>
    <w:rsid w:val="36286772"/>
    <w:rsid w:val="3632560E"/>
    <w:rsid w:val="364E1FAC"/>
    <w:rsid w:val="36502FEF"/>
    <w:rsid w:val="365878E4"/>
    <w:rsid w:val="367F29FE"/>
    <w:rsid w:val="36927BAE"/>
    <w:rsid w:val="36B06732"/>
    <w:rsid w:val="36C24DA9"/>
    <w:rsid w:val="36C26B8E"/>
    <w:rsid w:val="36E41E01"/>
    <w:rsid w:val="36F42649"/>
    <w:rsid w:val="373B4B09"/>
    <w:rsid w:val="3744619F"/>
    <w:rsid w:val="375F48B5"/>
    <w:rsid w:val="376D2DA2"/>
    <w:rsid w:val="37797AAB"/>
    <w:rsid w:val="37965565"/>
    <w:rsid w:val="37FF7C7E"/>
    <w:rsid w:val="38016B9E"/>
    <w:rsid w:val="3842422E"/>
    <w:rsid w:val="384348C7"/>
    <w:rsid w:val="386D6DD1"/>
    <w:rsid w:val="389649C5"/>
    <w:rsid w:val="3971655D"/>
    <w:rsid w:val="39735B4B"/>
    <w:rsid w:val="39912D3E"/>
    <w:rsid w:val="39BA1ADC"/>
    <w:rsid w:val="39BE0E02"/>
    <w:rsid w:val="39EC3774"/>
    <w:rsid w:val="3A5E59CC"/>
    <w:rsid w:val="3A735F50"/>
    <w:rsid w:val="3A8202CA"/>
    <w:rsid w:val="3A8D08BE"/>
    <w:rsid w:val="3ABB3E24"/>
    <w:rsid w:val="3AC740E5"/>
    <w:rsid w:val="3AE83416"/>
    <w:rsid w:val="3B1E1277"/>
    <w:rsid w:val="3B241639"/>
    <w:rsid w:val="3B2958E9"/>
    <w:rsid w:val="3B340B10"/>
    <w:rsid w:val="3B4342F2"/>
    <w:rsid w:val="3BA70AE5"/>
    <w:rsid w:val="3BAC54A0"/>
    <w:rsid w:val="3BB450D2"/>
    <w:rsid w:val="3BB83A55"/>
    <w:rsid w:val="3C016259"/>
    <w:rsid w:val="3C07263B"/>
    <w:rsid w:val="3C4E319D"/>
    <w:rsid w:val="3C70334F"/>
    <w:rsid w:val="3C797D13"/>
    <w:rsid w:val="3C806348"/>
    <w:rsid w:val="3CA408E8"/>
    <w:rsid w:val="3CD2615F"/>
    <w:rsid w:val="3D11205B"/>
    <w:rsid w:val="3D385754"/>
    <w:rsid w:val="3D3D55B3"/>
    <w:rsid w:val="3D50398D"/>
    <w:rsid w:val="3D5619DA"/>
    <w:rsid w:val="3D5F6A55"/>
    <w:rsid w:val="3D604ED5"/>
    <w:rsid w:val="3D780336"/>
    <w:rsid w:val="3DC92CFC"/>
    <w:rsid w:val="3DCC68DC"/>
    <w:rsid w:val="3DE25DB3"/>
    <w:rsid w:val="3DE6670E"/>
    <w:rsid w:val="3E0D2B9C"/>
    <w:rsid w:val="3E1E1446"/>
    <w:rsid w:val="3E445CEF"/>
    <w:rsid w:val="3E4D7BE8"/>
    <w:rsid w:val="3E5325C6"/>
    <w:rsid w:val="3E7A463F"/>
    <w:rsid w:val="3E925B12"/>
    <w:rsid w:val="3EA45827"/>
    <w:rsid w:val="3EB10774"/>
    <w:rsid w:val="3EF07329"/>
    <w:rsid w:val="3EFB0FE0"/>
    <w:rsid w:val="3F0128C7"/>
    <w:rsid w:val="3F12480E"/>
    <w:rsid w:val="3F3428F7"/>
    <w:rsid w:val="3F50722A"/>
    <w:rsid w:val="3F645D9C"/>
    <w:rsid w:val="3F842AB7"/>
    <w:rsid w:val="3F8E1AF4"/>
    <w:rsid w:val="3F95733A"/>
    <w:rsid w:val="3FA35235"/>
    <w:rsid w:val="3FA82D7F"/>
    <w:rsid w:val="3FC12F2F"/>
    <w:rsid w:val="3FCB2B69"/>
    <w:rsid w:val="3FCF3ECE"/>
    <w:rsid w:val="3FFD4490"/>
    <w:rsid w:val="4026608A"/>
    <w:rsid w:val="402823B4"/>
    <w:rsid w:val="405A34BE"/>
    <w:rsid w:val="40650AB8"/>
    <w:rsid w:val="40A73A11"/>
    <w:rsid w:val="40D50F73"/>
    <w:rsid w:val="40E765BD"/>
    <w:rsid w:val="40F97CA8"/>
    <w:rsid w:val="410D6E30"/>
    <w:rsid w:val="412A6279"/>
    <w:rsid w:val="41412351"/>
    <w:rsid w:val="414E6719"/>
    <w:rsid w:val="416D4D8C"/>
    <w:rsid w:val="417A46D4"/>
    <w:rsid w:val="419345E1"/>
    <w:rsid w:val="41940CDA"/>
    <w:rsid w:val="41AA2509"/>
    <w:rsid w:val="41CF0BCF"/>
    <w:rsid w:val="41D427C4"/>
    <w:rsid w:val="41E04248"/>
    <w:rsid w:val="42027434"/>
    <w:rsid w:val="42042CCA"/>
    <w:rsid w:val="42073265"/>
    <w:rsid w:val="425A3F23"/>
    <w:rsid w:val="42812A86"/>
    <w:rsid w:val="42817701"/>
    <w:rsid w:val="42B56350"/>
    <w:rsid w:val="42EA15F6"/>
    <w:rsid w:val="432C5504"/>
    <w:rsid w:val="43365770"/>
    <w:rsid w:val="43423D8B"/>
    <w:rsid w:val="43482809"/>
    <w:rsid w:val="434D77AD"/>
    <w:rsid w:val="436D237B"/>
    <w:rsid w:val="43727FC7"/>
    <w:rsid w:val="43794BD1"/>
    <w:rsid w:val="438815DB"/>
    <w:rsid w:val="438C2802"/>
    <w:rsid w:val="439006C3"/>
    <w:rsid w:val="43942E6F"/>
    <w:rsid w:val="440D2E29"/>
    <w:rsid w:val="445B0426"/>
    <w:rsid w:val="449C1209"/>
    <w:rsid w:val="44C409AF"/>
    <w:rsid w:val="44CB6471"/>
    <w:rsid w:val="44D70159"/>
    <w:rsid w:val="44DE2873"/>
    <w:rsid w:val="4504471C"/>
    <w:rsid w:val="45152417"/>
    <w:rsid w:val="4567448A"/>
    <w:rsid w:val="45791C6C"/>
    <w:rsid w:val="457B66BA"/>
    <w:rsid w:val="45D05F89"/>
    <w:rsid w:val="460008CE"/>
    <w:rsid w:val="46155582"/>
    <w:rsid w:val="46212412"/>
    <w:rsid w:val="46A301C2"/>
    <w:rsid w:val="46A83331"/>
    <w:rsid w:val="46B215A3"/>
    <w:rsid w:val="46C36755"/>
    <w:rsid w:val="46D027AA"/>
    <w:rsid w:val="47396823"/>
    <w:rsid w:val="476D5EBB"/>
    <w:rsid w:val="47711558"/>
    <w:rsid w:val="47723768"/>
    <w:rsid w:val="47D9353C"/>
    <w:rsid w:val="47E54F55"/>
    <w:rsid w:val="48056A06"/>
    <w:rsid w:val="48652BD4"/>
    <w:rsid w:val="48693454"/>
    <w:rsid w:val="489062EC"/>
    <w:rsid w:val="48961FF5"/>
    <w:rsid w:val="48A25DD0"/>
    <w:rsid w:val="48DD2962"/>
    <w:rsid w:val="49490BB1"/>
    <w:rsid w:val="494B36B3"/>
    <w:rsid w:val="494D47E1"/>
    <w:rsid w:val="49692915"/>
    <w:rsid w:val="496E65D0"/>
    <w:rsid w:val="49902920"/>
    <w:rsid w:val="4A111CB3"/>
    <w:rsid w:val="4A3847B0"/>
    <w:rsid w:val="4A3F772C"/>
    <w:rsid w:val="4A492B02"/>
    <w:rsid w:val="4A584C12"/>
    <w:rsid w:val="4A653EE0"/>
    <w:rsid w:val="4A6603DD"/>
    <w:rsid w:val="4A6E7668"/>
    <w:rsid w:val="4A8E08A1"/>
    <w:rsid w:val="4A9D3546"/>
    <w:rsid w:val="4ABC719B"/>
    <w:rsid w:val="4B040E73"/>
    <w:rsid w:val="4B054806"/>
    <w:rsid w:val="4B217C72"/>
    <w:rsid w:val="4B323DAD"/>
    <w:rsid w:val="4B6C0448"/>
    <w:rsid w:val="4B78366B"/>
    <w:rsid w:val="4B992729"/>
    <w:rsid w:val="4BB548C0"/>
    <w:rsid w:val="4BD22D93"/>
    <w:rsid w:val="4BF14E5C"/>
    <w:rsid w:val="4BF21670"/>
    <w:rsid w:val="4BF6455A"/>
    <w:rsid w:val="4C2C72E7"/>
    <w:rsid w:val="4C2F6420"/>
    <w:rsid w:val="4C4E0422"/>
    <w:rsid w:val="4C920A9B"/>
    <w:rsid w:val="4CB2203E"/>
    <w:rsid w:val="4D2F1ADF"/>
    <w:rsid w:val="4D397E04"/>
    <w:rsid w:val="4D5B3007"/>
    <w:rsid w:val="4D634958"/>
    <w:rsid w:val="4D815039"/>
    <w:rsid w:val="4D83282D"/>
    <w:rsid w:val="4DA8648A"/>
    <w:rsid w:val="4DB91463"/>
    <w:rsid w:val="4DBC3CE3"/>
    <w:rsid w:val="4DD26CD8"/>
    <w:rsid w:val="4DE16570"/>
    <w:rsid w:val="4DF64A7C"/>
    <w:rsid w:val="4E546612"/>
    <w:rsid w:val="4E663FE6"/>
    <w:rsid w:val="4E802F63"/>
    <w:rsid w:val="4EA355D2"/>
    <w:rsid w:val="4EBC4081"/>
    <w:rsid w:val="4ECB206C"/>
    <w:rsid w:val="4ED02D42"/>
    <w:rsid w:val="4F377CE8"/>
    <w:rsid w:val="4F48599F"/>
    <w:rsid w:val="4F604C84"/>
    <w:rsid w:val="4F7A0880"/>
    <w:rsid w:val="4F96706C"/>
    <w:rsid w:val="4F9B3924"/>
    <w:rsid w:val="4FA060F5"/>
    <w:rsid w:val="4FC915F8"/>
    <w:rsid w:val="4FD05E0A"/>
    <w:rsid w:val="4FDF63AF"/>
    <w:rsid w:val="500B0F52"/>
    <w:rsid w:val="50421741"/>
    <w:rsid w:val="504E4277"/>
    <w:rsid w:val="506F3038"/>
    <w:rsid w:val="507256E0"/>
    <w:rsid w:val="50B02BCA"/>
    <w:rsid w:val="50B213CE"/>
    <w:rsid w:val="50CC1832"/>
    <w:rsid w:val="50F07683"/>
    <w:rsid w:val="51316332"/>
    <w:rsid w:val="516C70A1"/>
    <w:rsid w:val="51AC0513"/>
    <w:rsid w:val="51B40637"/>
    <w:rsid w:val="52264998"/>
    <w:rsid w:val="52854FEC"/>
    <w:rsid w:val="52C62A59"/>
    <w:rsid w:val="52ED3DDA"/>
    <w:rsid w:val="5302247A"/>
    <w:rsid w:val="5322669A"/>
    <w:rsid w:val="53315390"/>
    <w:rsid w:val="533A5121"/>
    <w:rsid w:val="534B0C47"/>
    <w:rsid w:val="5360776D"/>
    <w:rsid w:val="53620E89"/>
    <w:rsid w:val="53676546"/>
    <w:rsid w:val="537261AA"/>
    <w:rsid w:val="53A5346C"/>
    <w:rsid w:val="53E411F3"/>
    <w:rsid w:val="53EC4002"/>
    <w:rsid w:val="544D59FD"/>
    <w:rsid w:val="54A2438E"/>
    <w:rsid w:val="54B73456"/>
    <w:rsid w:val="54F70838"/>
    <w:rsid w:val="54FD0B04"/>
    <w:rsid w:val="550479F9"/>
    <w:rsid w:val="554054D5"/>
    <w:rsid w:val="5565242B"/>
    <w:rsid w:val="55717AA9"/>
    <w:rsid w:val="558B0EF2"/>
    <w:rsid w:val="55974F06"/>
    <w:rsid w:val="55A7171D"/>
    <w:rsid w:val="55EE5892"/>
    <w:rsid w:val="56195DC5"/>
    <w:rsid w:val="561F7505"/>
    <w:rsid w:val="56396D9A"/>
    <w:rsid w:val="564B02FA"/>
    <w:rsid w:val="565C42B5"/>
    <w:rsid w:val="56624044"/>
    <w:rsid w:val="5671771B"/>
    <w:rsid w:val="569F5204"/>
    <w:rsid w:val="56A40F80"/>
    <w:rsid w:val="56A874FB"/>
    <w:rsid w:val="56E30A23"/>
    <w:rsid w:val="56E7781E"/>
    <w:rsid w:val="56F805D3"/>
    <w:rsid w:val="572F2122"/>
    <w:rsid w:val="5732282D"/>
    <w:rsid w:val="573F41BC"/>
    <w:rsid w:val="57513E3C"/>
    <w:rsid w:val="575E71D1"/>
    <w:rsid w:val="57656AAF"/>
    <w:rsid w:val="57780285"/>
    <w:rsid w:val="57895841"/>
    <w:rsid w:val="578D66F1"/>
    <w:rsid w:val="57CB7122"/>
    <w:rsid w:val="57D64F3C"/>
    <w:rsid w:val="580F49BF"/>
    <w:rsid w:val="58167EF7"/>
    <w:rsid w:val="58280B32"/>
    <w:rsid w:val="58371999"/>
    <w:rsid w:val="58726008"/>
    <w:rsid w:val="58847AF3"/>
    <w:rsid w:val="58C3162E"/>
    <w:rsid w:val="58C67724"/>
    <w:rsid w:val="58F74373"/>
    <w:rsid w:val="59002D5A"/>
    <w:rsid w:val="590F1AB3"/>
    <w:rsid w:val="5913685F"/>
    <w:rsid w:val="5915699E"/>
    <w:rsid w:val="591E3AA4"/>
    <w:rsid w:val="592B2BC8"/>
    <w:rsid w:val="5932697F"/>
    <w:rsid w:val="5945570A"/>
    <w:rsid w:val="59843CBF"/>
    <w:rsid w:val="598A1022"/>
    <w:rsid w:val="59B44E5D"/>
    <w:rsid w:val="59B93578"/>
    <w:rsid w:val="59BD32BD"/>
    <w:rsid w:val="59C60319"/>
    <w:rsid w:val="5A636A25"/>
    <w:rsid w:val="5A643739"/>
    <w:rsid w:val="5A967AC9"/>
    <w:rsid w:val="5A9F0C15"/>
    <w:rsid w:val="5AC36C93"/>
    <w:rsid w:val="5B2335F4"/>
    <w:rsid w:val="5B5267B9"/>
    <w:rsid w:val="5B5F034D"/>
    <w:rsid w:val="5B64318C"/>
    <w:rsid w:val="5B7A2A80"/>
    <w:rsid w:val="5B9242D5"/>
    <w:rsid w:val="5B931DA5"/>
    <w:rsid w:val="5BC00E23"/>
    <w:rsid w:val="5BC05588"/>
    <w:rsid w:val="5BCC5A39"/>
    <w:rsid w:val="5BD42E24"/>
    <w:rsid w:val="5BE21F66"/>
    <w:rsid w:val="5BFB37A6"/>
    <w:rsid w:val="5C240C7B"/>
    <w:rsid w:val="5C446F93"/>
    <w:rsid w:val="5C8D51F6"/>
    <w:rsid w:val="5CA52AF5"/>
    <w:rsid w:val="5CB963A2"/>
    <w:rsid w:val="5CC41C0D"/>
    <w:rsid w:val="5CCE1A7B"/>
    <w:rsid w:val="5CE42D12"/>
    <w:rsid w:val="5CF36FF6"/>
    <w:rsid w:val="5D5D7AEC"/>
    <w:rsid w:val="5D836776"/>
    <w:rsid w:val="5DB07B64"/>
    <w:rsid w:val="5DDE2965"/>
    <w:rsid w:val="5DE55D4F"/>
    <w:rsid w:val="5E0B635A"/>
    <w:rsid w:val="5E1F1A63"/>
    <w:rsid w:val="5E203FCF"/>
    <w:rsid w:val="5E23390B"/>
    <w:rsid w:val="5E6A3173"/>
    <w:rsid w:val="5EA11D24"/>
    <w:rsid w:val="5EAD0956"/>
    <w:rsid w:val="5EBD3528"/>
    <w:rsid w:val="5ED02091"/>
    <w:rsid w:val="5EF54261"/>
    <w:rsid w:val="5EF66F80"/>
    <w:rsid w:val="5EFD3DCB"/>
    <w:rsid w:val="5F125E59"/>
    <w:rsid w:val="5F135E4F"/>
    <w:rsid w:val="5F323D85"/>
    <w:rsid w:val="5F3926B1"/>
    <w:rsid w:val="5F525098"/>
    <w:rsid w:val="5F5919A6"/>
    <w:rsid w:val="5F6C3883"/>
    <w:rsid w:val="5F82440E"/>
    <w:rsid w:val="5F9024AC"/>
    <w:rsid w:val="5FAF771F"/>
    <w:rsid w:val="5FE408D5"/>
    <w:rsid w:val="5FF0492B"/>
    <w:rsid w:val="60210B27"/>
    <w:rsid w:val="602A5424"/>
    <w:rsid w:val="605E0C2A"/>
    <w:rsid w:val="60992FAF"/>
    <w:rsid w:val="60BD590C"/>
    <w:rsid w:val="60C72C73"/>
    <w:rsid w:val="610B3038"/>
    <w:rsid w:val="613E79F6"/>
    <w:rsid w:val="6157463B"/>
    <w:rsid w:val="617E4947"/>
    <w:rsid w:val="61834DEC"/>
    <w:rsid w:val="618C3680"/>
    <w:rsid w:val="619157A0"/>
    <w:rsid w:val="61A27E4A"/>
    <w:rsid w:val="61AD7FAC"/>
    <w:rsid w:val="61B9082C"/>
    <w:rsid w:val="61E1790B"/>
    <w:rsid w:val="61F43CFC"/>
    <w:rsid w:val="62012E19"/>
    <w:rsid w:val="620C4DF8"/>
    <w:rsid w:val="621F1578"/>
    <w:rsid w:val="62552691"/>
    <w:rsid w:val="62764FAB"/>
    <w:rsid w:val="62835858"/>
    <w:rsid w:val="62AF39BF"/>
    <w:rsid w:val="62DB0C58"/>
    <w:rsid w:val="62FE72D8"/>
    <w:rsid w:val="631A52DC"/>
    <w:rsid w:val="63207C93"/>
    <w:rsid w:val="632259C4"/>
    <w:rsid w:val="63263D0D"/>
    <w:rsid w:val="634D2D5C"/>
    <w:rsid w:val="63632B45"/>
    <w:rsid w:val="63644522"/>
    <w:rsid w:val="6373260F"/>
    <w:rsid w:val="63856413"/>
    <w:rsid w:val="63D201A3"/>
    <w:rsid w:val="64003D27"/>
    <w:rsid w:val="64426F57"/>
    <w:rsid w:val="64432611"/>
    <w:rsid w:val="644763D7"/>
    <w:rsid w:val="646E04C5"/>
    <w:rsid w:val="646E335A"/>
    <w:rsid w:val="6489287E"/>
    <w:rsid w:val="649548FB"/>
    <w:rsid w:val="64AD388C"/>
    <w:rsid w:val="64B60830"/>
    <w:rsid w:val="64D81CF5"/>
    <w:rsid w:val="65420BAE"/>
    <w:rsid w:val="655533F0"/>
    <w:rsid w:val="65A45561"/>
    <w:rsid w:val="65D519F5"/>
    <w:rsid w:val="66324275"/>
    <w:rsid w:val="66582833"/>
    <w:rsid w:val="66644AC0"/>
    <w:rsid w:val="667557A4"/>
    <w:rsid w:val="66C66E69"/>
    <w:rsid w:val="66FE3167"/>
    <w:rsid w:val="670771EC"/>
    <w:rsid w:val="671D276F"/>
    <w:rsid w:val="673D3AD3"/>
    <w:rsid w:val="67AA791C"/>
    <w:rsid w:val="67F862ED"/>
    <w:rsid w:val="681253D0"/>
    <w:rsid w:val="68464F3B"/>
    <w:rsid w:val="684A64D9"/>
    <w:rsid w:val="685A6D95"/>
    <w:rsid w:val="687F3E33"/>
    <w:rsid w:val="688A295A"/>
    <w:rsid w:val="689B44E8"/>
    <w:rsid w:val="68A32F09"/>
    <w:rsid w:val="68B94F59"/>
    <w:rsid w:val="68C0194D"/>
    <w:rsid w:val="68C65D6E"/>
    <w:rsid w:val="68F2680E"/>
    <w:rsid w:val="6924250F"/>
    <w:rsid w:val="69271690"/>
    <w:rsid w:val="694C0E55"/>
    <w:rsid w:val="696033A5"/>
    <w:rsid w:val="696533DD"/>
    <w:rsid w:val="698E4AF7"/>
    <w:rsid w:val="69A16F46"/>
    <w:rsid w:val="69A53A2F"/>
    <w:rsid w:val="69C55233"/>
    <w:rsid w:val="69EB0D20"/>
    <w:rsid w:val="6A152A41"/>
    <w:rsid w:val="6A624D6D"/>
    <w:rsid w:val="6A6857B4"/>
    <w:rsid w:val="6A932B4B"/>
    <w:rsid w:val="6AAD2EDA"/>
    <w:rsid w:val="6AD246EE"/>
    <w:rsid w:val="6AE663EC"/>
    <w:rsid w:val="6AE866A8"/>
    <w:rsid w:val="6AF619D0"/>
    <w:rsid w:val="6B051D29"/>
    <w:rsid w:val="6B1225A1"/>
    <w:rsid w:val="6B676306"/>
    <w:rsid w:val="6B6D718E"/>
    <w:rsid w:val="6B711B7A"/>
    <w:rsid w:val="6BA90A3A"/>
    <w:rsid w:val="6BC61258"/>
    <w:rsid w:val="6BD43669"/>
    <w:rsid w:val="6BE8725E"/>
    <w:rsid w:val="6C034FFD"/>
    <w:rsid w:val="6C152647"/>
    <w:rsid w:val="6C255D33"/>
    <w:rsid w:val="6C2F6077"/>
    <w:rsid w:val="6C6608D6"/>
    <w:rsid w:val="6C6770B8"/>
    <w:rsid w:val="6C7D5484"/>
    <w:rsid w:val="6C9852E5"/>
    <w:rsid w:val="6C9C1458"/>
    <w:rsid w:val="6CBF541A"/>
    <w:rsid w:val="6CBF7509"/>
    <w:rsid w:val="6CD858AC"/>
    <w:rsid w:val="6CFA7D7F"/>
    <w:rsid w:val="6D0E31A9"/>
    <w:rsid w:val="6D2A25C0"/>
    <w:rsid w:val="6D3A657B"/>
    <w:rsid w:val="6D8D7A35"/>
    <w:rsid w:val="6DB3401A"/>
    <w:rsid w:val="6DBD1347"/>
    <w:rsid w:val="6DD26316"/>
    <w:rsid w:val="6E215D96"/>
    <w:rsid w:val="6E245261"/>
    <w:rsid w:val="6E2A7591"/>
    <w:rsid w:val="6E4F523E"/>
    <w:rsid w:val="6E5729A2"/>
    <w:rsid w:val="6E583A1F"/>
    <w:rsid w:val="6EAA495D"/>
    <w:rsid w:val="6EAB742B"/>
    <w:rsid w:val="6EB0558D"/>
    <w:rsid w:val="6EC6113E"/>
    <w:rsid w:val="6EC97476"/>
    <w:rsid w:val="6EDF1648"/>
    <w:rsid w:val="6EFF1080"/>
    <w:rsid w:val="6F04792A"/>
    <w:rsid w:val="6F170E2C"/>
    <w:rsid w:val="6F1C670B"/>
    <w:rsid w:val="6F434E86"/>
    <w:rsid w:val="6F45287E"/>
    <w:rsid w:val="6FD44A65"/>
    <w:rsid w:val="6FD9207B"/>
    <w:rsid w:val="701E7698"/>
    <w:rsid w:val="70531535"/>
    <w:rsid w:val="70BF0D6E"/>
    <w:rsid w:val="70E01DD1"/>
    <w:rsid w:val="71033336"/>
    <w:rsid w:val="71146B51"/>
    <w:rsid w:val="71147230"/>
    <w:rsid w:val="71161C74"/>
    <w:rsid w:val="715916C6"/>
    <w:rsid w:val="71597165"/>
    <w:rsid w:val="716A07BC"/>
    <w:rsid w:val="716B31A7"/>
    <w:rsid w:val="717256AD"/>
    <w:rsid w:val="717B2A34"/>
    <w:rsid w:val="718544F1"/>
    <w:rsid w:val="718715E5"/>
    <w:rsid w:val="719E2446"/>
    <w:rsid w:val="71C919AA"/>
    <w:rsid w:val="71DE2066"/>
    <w:rsid w:val="71EA30C1"/>
    <w:rsid w:val="720A152D"/>
    <w:rsid w:val="72197677"/>
    <w:rsid w:val="721F1D01"/>
    <w:rsid w:val="7222649A"/>
    <w:rsid w:val="72D11304"/>
    <w:rsid w:val="730C4186"/>
    <w:rsid w:val="73337CF4"/>
    <w:rsid w:val="7341102A"/>
    <w:rsid w:val="735323A8"/>
    <w:rsid w:val="736B0572"/>
    <w:rsid w:val="737974C3"/>
    <w:rsid w:val="73A17E6A"/>
    <w:rsid w:val="73E16D57"/>
    <w:rsid w:val="73EE0AE6"/>
    <w:rsid w:val="742858BD"/>
    <w:rsid w:val="7453624B"/>
    <w:rsid w:val="746049BA"/>
    <w:rsid w:val="746C7A2D"/>
    <w:rsid w:val="74844CAB"/>
    <w:rsid w:val="74874E5A"/>
    <w:rsid w:val="74A227F4"/>
    <w:rsid w:val="74A2568B"/>
    <w:rsid w:val="74C47F76"/>
    <w:rsid w:val="74D11688"/>
    <w:rsid w:val="750962A6"/>
    <w:rsid w:val="750977FF"/>
    <w:rsid w:val="754E3DD7"/>
    <w:rsid w:val="754F092D"/>
    <w:rsid w:val="7573132B"/>
    <w:rsid w:val="75DC3A8B"/>
    <w:rsid w:val="76021882"/>
    <w:rsid w:val="76160679"/>
    <w:rsid w:val="761715C6"/>
    <w:rsid w:val="76171B4F"/>
    <w:rsid w:val="76360C3D"/>
    <w:rsid w:val="766574D1"/>
    <w:rsid w:val="766C12B8"/>
    <w:rsid w:val="7671125F"/>
    <w:rsid w:val="767C3DB4"/>
    <w:rsid w:val="768F2CE9"/>
    <w:rsid w:val="76B80955"/>
    <w:rsid w:val="76CB0F80"/>
    <w:rsid w:val="76DE1045"/>
    <w:rsid w:val="76E8442E"/>
    <w:rsid w:val="77132D44"/>
    <w:rsid w:val="771463D1"/>
    <w:rsid w:val="774A39DA"/>
    <w:rsid w:val="7764453D"/>
    <w:rsid w:val="77777CEB"/>
    <w:rsid w:val="7796379A"/>
    <w:rsid w:val="77993B8C"/>
    <w:rsid w:val="779B02BA"/>
    <w:rsid w:val="779C230C"/>
    <w:rsid w:val="77AD5663"/>
    <w:rsid w:val="77CA4292"/>
    <w:rsid w:val="77D64484"/>
    <w:rsid w:val="77E922B4"/>
    <w:rsid w:val="77EE5F88"/>
    <w:rsid w:val="782A7918"/>
    <w:rsid w:val="78391529"/>
    <w:rsid w:val="785A31E0"/>
    <w:rsid w:val="786258A4"/>
    <w:rsid w:val="787A60AB"/>
    <w:rsid w:val="78CE1FD7"/>
    <w:rsid w:val="78D0463B"/>
    <w:rsid w:val="7906595E"/>
    <w:rsid w:val="790A7749"/>
    <w:rsid w:val="7917686A"/>
    <w:rsid w:val="794B7201"/>
    <w:rsid w:val="795B0ABE"/>
    <w:rsid w:val="798B1783"/>
    <w:rsid w:val="79A57B03"/>
    <w:rsid w:val="79B2108A"/>
    <w:rsid w:val="79CA4A60"/>
    <w:rsid w:val="79D43F4C"/>
    <w:rsid w:val="7A417E6A"/>
    <w:rsid w:val="7A495F10"/>
    <w:rsid w:val="7A92024C"/>
    <w:rsid w:val="7A98347A"/>
    <w:rsid w:val="7AA222D1"/>
    <w:rsid w:val="7AAF5C10"/>
    <w:rsid w:val="7ACD260C"/>
    <w:rsid w:val="7B011827"/>
    <w:rsid w:val="7B0B5BD1"/>
    <w:rsid w:val="7B2F707C"/>
    <w:rsid w:val="7B503B1D"/>
    <w:rsid w:val="7B54666E"/>
    <w:rsid w:val="7B563349"/>
    <w:rsid w:val="7BA53398"/>
    <w:rsid w:val="7BC71689"/>
    <w:rsid w:val="7BE20360"/>
    <w:rsid w:val="7BEB3862"/>
    <w:rsid w:val="7C1A1A2B"/>
    <w:rsid w:val="7C435CA9"/>
    <w:rsid w:val="7C6158D2"/>
    <w:rsid w:val="7C687374"/>
    <w:rsid w:val="7C727ADF"/>
    <w:rsid w:val="7C78688F"/>
    <w:rsid w:val="7C867510"/>
    <w:rsid w:val="7C932B86"/>
    <w:rsid w:val="7CF01DBB"/>
    <w:rsid w:val="7D21376C"/>
    <w:rsid w:val="7D622331"/>
    <w:rsid w:val="7D8A3772"/>
    <w:rsid w:val="7D8B198E"/>
    <w:rsid w:val="7D934831"/>
    <w:rsid w:val="7DD75B87"/>
    <w:rsid w:val="7DDD367E"/>
    <w:rsid w:val="7DFC7E2B"/>
    <w:rsid w:val="7E122B46"/>
    <w:rsid w:val="7E262275"/>
    <w:rsid w:val="7E2676D0"/>
    <w:rsid w:val="7E4F73AA"/>
    <w:rsid w:val="7E74200D"/>
    <w:rsid w:val="7E7B6F9A"/>
    <w:rsid w:val="7EA22277"/>
    <w:rsid w:val="7EC63541"/>
    <w:rsid w:val="7EED4B13"/>
    <w:rsid w:val="7F0B77BF"/>
    <w:rsid w:val="7F392B36"/>
    <w:rsid w:val="7F8B1A78"/>
    <w:rsid w:val="7FA418D8"/>
    <w:rsid w:val="7FA92784"/>
    <w:rsid w:val="7FDD57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1"/>
      <w:szCs w:val="24"/>
      <w:lang w:val="en-US" w:eastAsia="zh-CN" w:bidi="ar-SA"/>
    </w:rPr>
  </w:style>
  <w:style w:type="paragraph" w:styleId="3">
    <w:name w:val="heading 1"/>
    <w:basedOn w:val="1"/>
    <w:next w:val="1"/>
    <w:qFormat/>
    <w:uiPriority w:val="0"/>
    <w:pPr>
      <w:keepNext/>
      <w:keepLines/>
      <w:spacing w:before="120" w:after="120"/>
      <w:jc w:val="center"/>
      <w:outlineLvl w:val="0"/>
    </w:pPr>
    <w:rPr>
      <w:b/>
      <w:kern w:val="44"/>
      <w:sz w:val="44"/>
    </w:rPr>
  </w:style>
  <w:style w:type="paragraph" w:styleId="4">
    <w:name w:val="heading 2"/>
    <w:basedOn w:val="1"/>
    <w:next w:val="1"/>
    <w:qFormat/>
    <w:uiPriority w:val="0"/>
    <w:pPr>
      <w:keepNext/>
      <w:keepLines/>
      <w:spacing w:before="140" w:after="140" w:line="413" w:lineRule="auto"/>
      <w:jc w:val="center"/>
      <w:outlineLvl w:val="1"/>
    </w:pPr>
    <w:rPr>
      <w:rFonts w:ascii="Arial" w:hAnsi="Arial"/>
      <w:b/>
      <w:sz w:val="28"/>
    </w:rPr>
  </w:style>
  <w:style w:type="paragraph" w:styleId="5">
    <w:name w:val="heading 3"/>
    <w:basedOn w:val="1"/>
    <w:next w:val="1"/>
    <w:qFormat/>
    <w:uiPriority w:val="9"/>
    <w:pPr>
      <w:keepNext/>
      <w:keepLines/>
      <w:spacing w:line="360" w:lineRule="auto"/>
      <w:outlineLvl w:val="2"/>
    </w:pPr>
    <w:rPr>
      <w:b/>
      <w:bCs/>
      <w:szCs w:val="32"/>
    </w:rPr>
  </w:style>
  <w:style w:type="paragraph" w:styleId="2">
    <w:name w:val="heading 4"/>
    <w:basedOn w:val="1"/>
    <w:next w:val="1"/>
    <w:qFormat/>
    <w:uiPriority w:val="0"/>
    <w:pPr>
      <w:keepNext/>
      <w:keepLines/>
      <w:outlineLvl w:val="3"/>
    </w:pPr>
    <w:rPr>
      <w:rFonts w:ascii="Arial" w:hAnsi="Arial" w:eastAsia="黑体"/>
      <w:bCs/>
      <w:kern w:val="0"/>
      <w:sz w:val="24"/>
      <w:szCs w:val="28"/>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rPr>
  </w:style>
  <w:style w:type="paragraph" w:styleId="7">
    <w:name w:val="caption"/>
    <w:basedOn w:val="1"/>
    <w:next w:val="1"/>
    <w:qFormat/>
    <w:uiPriority w:val="0"/>
    <w:rPr>
      <w:rFonts w:ascii="Arial" w:hAnsi="Arial" w:eastAsia="黑体" w:cs="Arial"/>
      <w:sz w:val="20"/>
      <w:szCs w:val="20"/>
    </w:rPr>
  </w:style>
  <w:style w:type="paragraph" w:styleId="8">
    <w:name w:val="annotation text"/>
    <w:basedOn w:val="1"/>
    <w:unhideWhenUsed/>
    <w:qFormat/>
    <w:uiPriority w:val="99"/>
    <w:pPr>
      <w:jc w:val="left"/>
    </w:pPr>
  </w:style>
  <w:style w:type="paragraph" w:styleId="9">
    <w:name w:val="Body Text"/>
    <w:basedOn w:val="1"/>
    <w:qFormat/>
    <w:uiPriority w:val="0"/>
    <w:pPr>
      <w:spacing w:after="120" w:afterLines="0"/>
    </w:pPr>
    <w:rPr>
      <w:rFonts w:ascii="宋体" w:hAnsi="宋体"/>
      <w:kern w:val="2"/>
      <w:sz w:val="28"/>
      <w:szCs w:val="52"/>
    </w:rPr>
  </w:style>
  <w:style w:type="paragraph" w:styleId="10">
    <w:name w:val="Plain Text"/>
    <w:basedOn w:val="1"/>
    <w:qFormat/>
    <w:uiPriority w:val="99"/>
    <w:rPr>
      <w:rFonts w:ascii="宋体" w:hAnsi="Courier New" w:cs="Courier New"/>
      <w:szCs w:val="21"/>
    </w:rPr>
  </w:style>
  <w:style w:type="paragraph" w:styleId="11">
    <w:name w:val="Balloon Text"/>
    <w:basedOn w:val="1"/>
    <w:link w:val="27"/>
    <w:qFormat/>
    <w:uiPriority w:val="0"/>
    <w:rPr>
      <w:sz w:val="18"/>
      <w:szCs w:val="18"/>
    </w:rPr>
  </w:style>
  <w:style w:type="paragraph" w:styleId="12">
    <w:name w:val="footer"/>
    <w:basedOn w:val="1"/>
    <w:link w:val="28"/>
    <w:qFormat/>
    <w:uiPriority w:val="99"/>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Subtitle"/>
    <w:basedOn w:val="1"/>
    <w:next w:val="1"/>
    <w:qFormat/>
    <w:uiPriority w:val="0"/>
    <w:pPr>
      <w:widowControl/>
      <w:spacing w:after="240" w:line="312" w:lineRule="auto"/>
      <w:jc w:val="left"/>
    </w:pPr>
    <w:rPr>
      <w:rFonts w:ascii="Times New Roman" w:hAnsi="Times New Roman"/>
      <w:color w:val="000000"/>
      <w:kern w:val="0"/>
      <w:sz w:val="24"/>
      <w:szCs w:val="20"/>
    </w:rPr>
  </w:style>
  <w:style w:type="paragraph" w:styleId="1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16">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0"/>
    <w:rPr>
      <w:b/>
    </w:rPr>
  </w:style>
  <w:style w:type="character" w:styleId="21">
    <w:name w:val="FollowedHyperlink"/>
    <w:qFormat/>
    <w:uiPriority w:val="0"/>
    <w:rPr>
      <w:rFonts w:ascii="微软雅黑" w:hAnsi="微软雅黑" w:eastAsia="微软雅黑" w:cs="微软雅黑"/>
      <w:color w:val="02396F"/>
      <w:u w:val="single"/>
    </w:rPr>
  </w:style>
  <w:style w:type="character" w:styleId="22">
    <w:name w:val="Emphasis"/>
    <w:basedOn w:val="19"/>
    <w:qFormat/>
    <w:uiPriority w:val="0"/>
    <w:rPr>
      <w:i/>
    </w:rPr>
  </w:style>
  <w:style w:type="character" w:styleId="23">
    <w:name w:val="Hyperlink"/>
    <w:qFormat/>
    <w:uiPriority w:val="0"/>
    <w:rPr>
      <w:rFonts w:hint="eastAsia" w:ascii="微软雅黑" w:hAnsi="微软雅黑" w:eastAsia="微软雅黑" w:cs="微软雅黑"/>
      <w:color w:val="02396F"/>
      <w:u w:val="single"/>
    </w:rPr>
  </w:style>
  <w:style w:type="character" w:styleId="24">
    <w:name w:val="annotation reference"/>
    <w:unhideWhenUsed/>
    <w:qFormat/>
    <w:uiPriority w:val="99"/>
    <w:rPr>
      <w:sz w:val="21"/>
      <w:szCs w:val="21"/>
    </w:rPr>
  </w:style>
  <w:style w:type="paragraph" w:customStyle="1" w:styleId="25">
    <w:name w:val="正文正"/>
    <w:basedOn w:val="26"/>
    <w:qFormat/>
    <w:uiPriority w:val="0"/>
    <w:pPr>
      <w:spacing w:line="560" w:lineRule="exact"/>
      <w:ind w:firstLine="561"/>
    </w:pPr>
    <w:rPr>
      <w:rFonts w:eastAsia="仿宋_GB2312"/>
      <w:sz w:val="28"/>
      <w:szCs w:val="24"/>
    </w:rPr>
  </w:style>
  <w:style w:type="paragraph" w:customStyle="1" w:styleId="26">
    <w:name w:val="正文 New New New New New New New"/>
    <w:qFormat/>
    <w:uiPriority w:val="0"/>
    <w:pPr>
      <w:widowControl w:val="0"/>
      <w:jc w:val="both"/>
    </w:pPr>
    <w:rPr>
      <w:rFonts w:ascii="宋体" w:hAnsi="宋体" w:eastAsia="宋体" w:cs="Times New Roman"/>
      <w:kern w:val="16"/>
      <w:sz w:val="21"/>
      <w:szCs w:val="24"/>
      <w:lang w:val="en-US" w:eastAsia="zh-CN" w:bidi="ar-SA"/>
    </w:rPr>
  </w:style>
  <w:style w:type="character" w:customStyle="1" w:styleId="27">
    <w:name w:val="批注框文本 字符"/>
    <w:link w:val="11"/>
    <w:qFormat/>
    <w:uiPriority w:val="0"/>
    <w:rPr>
      <w:rFonts w:ascii="Calibri" w:hAnsi="Calibri" w:eastAsia="仿宋" w:cs="Times New Roman"/>
      <w:kern w:val="2"/>
      <w:sz w:val="18"/>
      <w:szCs w:val="18"/>
    </w:rPr>
  </w:style>
  <w:style w:type="character" w:customStyle="1" w:styleId="28">
    <w:name w:val="页脚 字符"/>
    <w:link w:val="12"/>
    <w:qFormat/>
    <w:uiPriority w:val="99"/>
    <w:rPr>
      <w:rFonts w:eastAsia="仿宋"/>
      <w:kern w:val="2"/>
      <w:sz w:val="18"/>
      <w:szCs w:val="24"/>
    </w:rPr>
  </w:style>
  <w:style w:type="character" w:customStyle="1" w:styleId="29">
    <w:name w:val="xhebtnblocktag"/>
    <w:basedOn w:val="19"/>
    <w:qFormat/>
    <w:uiPriority w:val="0"/>
  </w:style>
  <w:style w:type="character" w:customStyle="1" w:styleId="30">
    <w:name w:val="xhebtnbold"/>
    <w:basedOn w:val="19"/>
    <w:qFormat/>
    <w:uiPriority w:val="0"/>
  </w:style>
  <w:style w:type="character" w:customStyle="1" w:styleId="31">
    <w:name w:val="xhebtnanchor"/>
    <w:basedOn w:val="19"/>
    <w:qFormat/>
    <w:uiPriority w:val="0"/>
  </w:style>
  <w:style w:type="character" w:customStyle="1" w:styleId="32">
    <w:name w:val="xhebtnindent"/>
    <w:basedOn w:val="19"/>
    <w:qFormat/>
    <w:uiPriority w:val="0"/>
  </w:style>
  <w:style w:type="character" w:customStyle="1" w:styleId="33">
    <w:name w:val="xheseparator"/>
    <w:basedOn w:val="19"/>
    <w:qFormat/>
    <w:uiPriority w:val="0"/>
  </w:style>
  <w:style w:type="character" w:customStyle="1" w:styleId="34">
    <w:name w:val="xhebtnprint"/>
    <w:basedOn w:val="19"/>
    <w:qFormat/>
    <w:uiPriority w:val="0"/>
  </w:style>
  <w:style w:type="character" w:customStyle="1" w:styleId="35">
    <w:name w:val="qxdate"/>
    <w:qFormat/>
    <w:uiPriority w:val="0"/>
    <w:rPr>
      <w:color w:val="333333"/>
      <w:sz w:val="18"/>
      <w:szCs w:val="18"/>
    </w:rPr>
  </w:style>
  <w:style w:type="character" w:customStyle="1" w:styleId="36">
    <w:name w:val="xhebtnstrikethrough"/>
    <w:basedOn w:val="19"/>
    <w:qFormat/>
    <w:uiPriority w:val="0"/>
  </w:style>
  <w:style w:type="character" w:customStyle="1" w:styleId="37">
    <w:name w:val="xhegend"/>
    <w:basedOn w:val="19"/>
    <w:qFormat/>
    <w:uiPriority w:val="0"/>
    <w:rPr>
      <w:vanish/>
    </w:rPr>
  </w:style>
  <w:style w:type="character" w:customStyle="1" w:styleId="38">
    <w:name w:val="redfilenumber"/>
    <w:qFormat/>
    <w:uiPriority w:val="0"/>
    <w:rPr>
      <w:color w:val="BA2636"/>
      <w:sz w:val="18"/>
      <w:szCs w:val="18"/>
    </w:rPr>
  </w:style>
  <w:style w:type="character" w:customStyle="1" w:styleId="39">
    <w:name w:val="xhebtnfontcolor"/>
    <w:basedOn w:val="19"/>
    <w:qFormat/>
    <w:uiPriority w:val="0"/>
  </w:style>
  <w:style w:type="character" w:customStyle="1" w:styleId="40">
    <w:name w:val="xhebtnunderline"/>
    <w:basedOn w:val="19"/>
    <w:qFormat/>
    <w:uiPriority w:val="0"/>
  </w:style>
  <w:style w:type="character" w:customStyle="1" w:styleId="41">
    <w:name w:val="xhebtnselectall"/>
    <w:basedOn w:val="19"/>
    <w:qFormat/>
    <w:uiPriority w:val="0"/>
  </w:style>
  <w:style w:type="character" w:customStyle="1" w:styleId="42">
    <w:name w:val="xhebtnpastetext"/>
    <w:basedOn w:val="19"/>
    <w:qFormat/>
    <w:uiPriority w:val="0"/>
  </w:style>
  <w:style w:type="character" w:customStyle="1" w:styleId="43">
    <w:name w:val="xhebtncopy"/>
    <w:basedOn w:val="19"/>
    <w:qFormat/>
    <w:uiPriority w:val="0"/>
  </w:style>
  <w:style w:type="character" w:customStyle="1" w:styleId="44">
    <w:name w:val="xhebtntable"/>
    <w:basedOn w:val="19"/>
    <w:qFormat/>
    <w:uiPriority w:val="0"/>
  </w:style>
  <w:style w:type="character" w:customStyle="1" w:styleId="45">
    <w:name w:val="xhebtnflash"/>
    <w:basedOn w:val="19"/>
    <w:qFormat/>
    <w:uiPriority w:val="0"/>
  </w:style>
  <w:style w:type="character" w:customStyle="1" w:styleId="46">
    <w:name w:val="xhebtnfontsize"/>
    <w:basedOn w:val="19"/>
    <w:qFormat/>
    <w:uiPriority w:val="0"/>
  </w:style>
  <w:style w:type="character" w:customStyle="1" w:styleId="47">
    <w:name w:val="xhebtnabout"/>
    <w:basedOn w:val="19"/>
    <w:qFormat/>
    <w:uiPriority w:val="0"/>
  </w:style>
  <w:style w:type="character" w:customStyle="1" w:styleId="48">
    <w:name w:val="gjfg"/>
    <w:basedOn w:val="19"/>
    <w:qFormat/>
    <w:uiPriority w:val="0"/>
  </w:style>
  <w:style w:type="character" w:customStyle="1" w:styleId="49">
    <w:name w:val="xhebtnlink"/>
    <w:basedOn w:val="19"/>
    <w:qFormat/>
    <w:uiPriority w:val="0"/>
  </w:style>
  <w:style w:type="character" w:customStyle="1" w:styleId="50">
    <w:name w:val="redfilefwwh"/>
    <w:qFormat/>
    <w:uiPriority w:val="0"/>
    <w:rPr>
      <w:color w:val="BA2636"/>
      <w:sz w:val="18"/>
      <w:szCs w:val="18"/>
    </w:rPr>
  </w:style>
  <w:style w:type="character" w:customStyle="1" w:styleId="51">
    <w:name w:val="xhebtnalign"/>
    <w:basedOn w:val="19"/>
    <w:qFormat/>
    <w:uiPriority w:val="0"/>
  </w:style>
  <w:style w:type="character" w:customStyle="1" w:styleId="52">
    <w:name w:val="xhebtnunlink"/>
    <w:basedOn w:val="19"/>
    <w:qFormat/>
    <w:uiPriority w:val="0"/>
  </w:style>
  <w:style w:type="character" w:customStyle="1" w:styleId="53">
    <w:name w:val="displayarti"/>
    <w:qFormat/>
    <w:uiPriority w:val="0"/>
    <w:rPr>
      <w:color w:val="FFFFFF"/>
      <w:shd w:val="clear" w:color="auto" w:fill="A00000"/>
    </w:rPr>
  </w:style>
  <w:style w:type="character" w:customStyle="1" w:styleId="54">
    <w:name w:val="xhebtnitalic"/>
    <w:basedOn w:val="19"/>
    <w:qFormat/>
    <w:uiPriority w:val="0"/>
  </w:style>
  <w:style w:type="character" w:customStyle="1" w:styleId="55">
    <w:name w:val="xhebtnmedia"/>
    <w:basedOn w:val="19"/>
    <w:qFormat/>
    <w:uiPriority w:val="0"/>
  </w:style>
  <w:style w:type="character" w:customStyle="1" w:styleId="56">
    <w:name w:val="xhebtncut"/>
    <w:basedOn w:val="19"/>
    <w:qFormat/>
    <w:uiPriority w:val="0"/>
  </w:style>
  <w:style w:type="character" w:customStyle="1" w:styleId="57">
    <w:name w:val="xhegstart"/>
    <w:basedOn w:val="19"/>
    <w:qFormat/>
    <w:uiPriority w:val="0"/>
    <w:rPr>
      <w:vanish/>
    </w:rPr>
  </w:style>
  <w:style w:type="character" w:customStyle="1" w:styleId="58">
    <w:name w:val="xheicon"/>
    <w:basedOn w:val="19"/>
    <w:qFormat/>
    <w:uiPriority w:val="0"/>
  </w:style>
  <w:style w:type="character" w:customStyle="1" w:styleId="59">
    <w:name w:val="tt-radio1"/>
    <w:basedOn w:val="19"/>
    <w:qFormat/>
    <w:uiPriority w:val="0"/>
  </w:style>
  <w:style w:type="character" w:customStyle="1" w:styleId="60">
    <w:name w:val="xhebtnremoveformat"/>
    <w:basedOn w:val="19"/>
    <w:qFormat/>
    <w:uiPriority w:val="0"/>
  </w:style>
  <w:style w:type="character" w:customStyle="1" w:styleId="61">
    <w:name w:val="xhebtnpaste"/>
    <w:basedOn w:val="19"/>
    <w:qFormat/>
    <w:uiPriority w:val="0"/>
  </w:style>
  <w:style w:type="character" w:customStyle="1" w:styleId="62">
    <w:name w:val="cfdate"/>
    <w:qFormat/>
    <w:uiPriority w:val="0"/>
    <w:rPr>
      <w:color w:val="333333"/>
      <w:sz w:val="18"/>
      <w:szCs w:val="18"/>
    </w:rPr>
  </w:style>
  <w:style w:type="character" w:customStyle="1" w:styleId="63">
    <w:name w:val="xhebtnfullscreen"/>
    <w:basedOn w:val="19"/>
    <w:qFormat/>
    <w:uiPriority w:val="0"/>
  </w:style>
  <w:style w:type="character" w:customStyle="1" w:styleId="64">
    <w:name w:val="xhebtnoutdent"/>
    <w:basedOn w:val="19"/>
    <w:qFormat/>
    <w:uiPriority w:val="0"/>
  </w:style>
  <w:style w:type="character" w:customStyle="1" w:styleId="65">
    <w:name w:val="xhebtnhr"/>
    <w:basedOn w:val="19"/>
    <w:qFormat/>
    <w:uiPriority w:val="0"/>
  </w:style>
  <w:style w:type="character" w:customStyle="1" w:styleId="66">
    <w:name w:val="xhebtnsource"/>
    <w:basedOn w:val="19"/>
    <w:qFormat/>
    <w:uiPriority w:val="0"/>
  </w:style>
  <w:style w:type="character" w:customStyle="1" w:styleId="67">
    <w:name w:val="xhebtnbackcolor"/>
    <w:basedOn w:val="19"/>
    <w:qFormat/>
    <w:uiPriority w:val="0"/>
  </w:style>
  <w:style w:type="character" w:customStyle="1" w:styleId="68">
    <w:name w:val="xhebtnlist"/>
    <w:basedOn w:val="19"/>
    <w:qFormat/>
    <w:uiPriority w:val="0"/>
  </w:style>
  <w:style w:type="character" w:customStyle="1" w:styleId="69">
    <w:name w:val="xhebtnimg"/>
    <w:basedOn w:val="19"/>
    <w:qFormat/>
    <w:uiPriority w:val="0"/>
  </w:style>
  <w:style w:type="character" w:customStyle="1" w:styleId="70">
    <w:name w:val="xhebtnpreview"/>
    <w:basedOn w:val="19"/>
    <w:qFormat/>
    <w:uiPriority w:val="0"/>
  </w:style>
  <w:style w:type="character" w:customStyle="1" w:styleId="71">
    <w:name w:val="xhebtnemot"/>
    <w:basedOn w:val="19"/>
    <w:qFormat/>
    <w:uiPriority w:val="0"/>
  </w:style>
  <w:style w:type="character" w:customStyle="1" w:styleId="72">
    <w:name w:val="xhebtnfontface"/>
    <w:basedOn w:val="19"/>
    <w:qFormat/>
    <w:uiPriority w:val="0"/>
  </w:style>
  <w:style w:type="paragraph" w:customStyle="1" w:styleId="73">
    <w:name w:val="列出段落11"/>
    <w:basedOn w:val="1"/>
    <w:qFormat/>
    <w:uiPriority w:val="34"/>
    <w:pPr>
      <w:ind w:firstLine="420" w:firstLineChars="200"/>
    </w:pPr>
    <w:rPr>
      <w:rFonts w:ascii="Calibri" w:hAnsi="Calibri" w:eastAsia="宋体" w:cs="Times New Roman"/>
      <w:szCs w:val="22"/>
      <w:lang w:val="zh-CN"/>
    </w:rPr>
  </w:style>
  <w:style w:type="paragraph" w:customStyle="1" w:styleId="74">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5">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6">
    <w:name w:val="样式N"/>
    <w:basedOn w:val="77"/>
    <w:qFormat/>
    <w:uiPriority w:val="0"/>
    <w:rPr>
      <w:sz w:val="30"/>
    </w:rPr>
  </w:style>
  <w:style w:type="paragraph" w:customStyle="1" w:styleId="77">
    <w:name w:val="样式H"/>
    <w:basedOn w:val="3"/>
    <w:next w:val="1"/>
    <w:qFormat/>
    <w:uiPriority w:val="0"/>
    <w:pPr>
      <w:spacing w:before="100" w:line="500" w:lineRule="exact"/>
    </w:pPr>
  </w:style>
  <w:style w:type="paragraph" w:customStyle="1" w:styleId="78">
    <w:name w:val="Normal New New New New"/>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7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80">
    <w:name w:val="正文 New New New New New New New New New New"/>
    <w:qFormat/>
    <w:uiPriority w:val="0"/>
    <w:pPr>
      <w:widowControl w:val="0"/>
      <w:adjustRightInd w:val="0"/>
      <w:spacing w:before="60" w:after="60" w:line="360" w:lineRule="auto"/>
      <w:ind w:firstLine="200" w:firstLineChars="200"/>
      <w:jc w:val="both"/>
      <w:textAlignment w:val="baseline"/>
    </w:pPr>
    <w:rPr>
      <w:rFonts w:ascii="Times New Roman" w:hAnsi="Times New Roman" w:eastAsia="宋体" w:cs="Times New Roman"/>
      <w:sz w:val="21"/>
      <w:lang w:val="en-US" w:eastAsia="zh-CN" w:bidi="ar-SA"/>
    </w:rPr>
  </w:style>
  <w:style w:type="paragraph" w:customStyle="1" w:styleId="81">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styleId="82">
    <w:name w:val="List Paragraph"/>
    <w:basedOn w:val="1"/>
    <w:qFormat/>
    <w:uiPriority w:val="34"/>
    <w:pPr>
      <w:ind w:firstLine="420" w:firstLineChars="200"/>
    </w:p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4">
    <w:name w:val="样式1"/>
    <w:basedOn w:val="1"/>
    <w:qFormat/>
    <w:uiPriority w:val="0"/>
    <w:pPr>
      <w:numPr>
        <w:ilvl w:val="0"/>
        <w:numId w:val="1"/>
      </w:numPr>
      <w:adjustRightInd w:val="0"/>
      <w:textAlignment w:val="baseline"/>
    </w:pPr>
    <w:rPr>
      <w:rFonts w:ascii="宋体" w:hAnsi="宋体"/>
      <w:kern w:val="0"/>
      <w:szCs w:val="21"/>
    </w:rPr>
  </w:style>
  <w:style w:type="paragraph" w:customStyle="1" w:styleId="85">
    <w:name w:val="正文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题注4"/>
    <w:basedOn w:val="1"/>
    <w:next w:val="7"/>
    <w:qFormat/>
    <w:uiPriority w:val="0"/>
    <w:pPr>
      <w:ind w:left="-132" w:leftChars="-64" w:right="-105" w:rightChars="-50" w:hanging="2"/>
      <w:jc w:val="center"/>
    </w:pPr>
    <w:rPr>
      <w:b/>
      <w:color w:val="FF0000"/>
      <w:szCs w:val="21"/>
      <w:lang w:val="en-GB"/>
    </w:rPr>
  </w:style>
  <w:style w:type="paragraph" w:customStyle="1" w:styleId="8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89">
    <w:name w:val="WPSOffice手动目录 1"/>
    <w:qFormat/>
    <w:uiPriority w:val="0"/>
    <w:rPr>
      <w:rFonts w:ascii="Times New Roman" w:hAnsi="Times New Roman" w:eastAsia="宋体" w:cs="Times New Roman"/>
      <w:lang w:val="en-US" w:eastAsia="zh-CN" w:bidi="ar-SA"/>
    </w:rPr>
  </w:style>
  <w:style w:type="paragraph" w:customStyle="1" w:styleId="90">
    <w:name w:val="_Style 3"/>
    <w:basedOn w:val="1"/>
    <w:qFormat/>
    <w:uiPriority w:val="0"/>
    <w:pPr>
      <w:spacing w:line="360" w:lineRule="auto"/>
      <w:ind w:firstLine="420" w:firstLineChars="200"/>
    </w:pPr>
    <w:rPr>
      <w:rFonts w:ascii="Calibri" w:hAnsi="Calibri"/>
      <w:kern w:val="2"/>
      <w:sz w:val="21"/>
      <w:szCs w:val="22"/>
    </w:rPr>
  </w:style>
  <w:style w:type="paragraph" w:customStyle="1" w:styleId="91">
    <w:name w:val="Table Paragraph"/>
    <w:basedOn w:val="1"/>
    <w:qFormat/>
    <w:uiPriority w:val="1"/>
    <w:pPr>
      <w:autoSpaceDE w:val="0"/>
      <w:autoSpaceDN w:val="0"/>
      <w:jc w:val="left"/>
    </w:pPr>
    <w:rPr>
      <w:rFonts w:ascii="宋体" w:hAnsi="宋体" w:cs="宋体"/>
      <w:kern w:val="0"/>
      <w:sz w:val="22"/>
      <w:szCs w:val="22"/>
      <w:lang w:val="zh-CN" w:bidi="zh-CN"/>
    </w:rPr>
  </w:style>
  <w:style w:type="paragraph" w:customStyle="1" w:styleId="92">
    <w:name w:val="正文 New New New New New New New New New New New New New New New New New New New New New New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93">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宋体" w:hAnsi="宋体" w:eastAsia="宋体" w:cs="Times New Roman"/>
      <w:kern w:val="16"/>
      <w:sz w:val="21"/>
      <w:szCs w:val="24"/>
      <w:lang w:val="en-US" w:eastAsia="zh-CN" w:bidi="ar-SA"/>
    </w:rPr>
  </w:style>
  <w:style w:type="paragraph" w:customStyle="1" w:styleId="94">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95">
    <w:name w:val="正文 New New"/>
    <w:qFormat/>
    <w:uiPriority w:val="99"/>
    <w:pPr>
      <w:widowControl w:val="0"/>
      <w:numPr>
        <w:ilvl w:val="0"/>
        <w:numId w:val="2"/>
      </w:numPr>
      <w:jc w:val="both"/>
    </w:pPr>
    <w:rPr>
      <w:rFonts w:ascii="Times New Roman" w:hAnsi="Times New Roman" w:eastAsia="宋体" w:cs="Times New Roman"/>
      <w:kern w:val="2"/>
      <w:sz w:val="21"/>
      <w:szCs w:val="21"/>
      <w:lang w:val="en-US" w:eastAsia="zh-CN" w:bidi="ar-SA"/>
    </w:rPr>
  </w:style>
  <w:style w:type="paragraph" w:customStyle="1" w:styleId="96">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7">
    <w:name w:val="样式 行距: 1.5 倍行距 首行缩进:  2 字符"/>
    <w:basedOn w:val="1"/>
    <w:qFormat/>
    <w:uiPriority w:val="0"/>
    <w:pPr>
      <w:adjustRightInd w:val="0"/>
      <w:snapToGrid w:val="0"/>
      <w:spacing w:line="460" w:lineRule="exact"/>
    </w:pPr>
    <w:rPr>
      <w:sz w:val="24"/>
    </w:rPr>
  </w:style>
  <w:style w:type="paragraph" w:customStyle="1" w:styleId="98">
    <w:name w:val="样式2"/>
    <w:basedOn w:val="1"/>
    <w:qFormat/>
    <w:uiPriority w:val="0"/>
    <w:pPr>
      <w:wordWrap w:val="0"/>
      <w:jc w:val="center"/>
    </w:pPr>
    <w:rPr>
      <w:sz w:val="22"/>
      <w:szCs w:val="22"/>
    </w:rPr>
  </w:style>
  <w:style w:type="paragraph" w:customStyle="1" w:styleId="99">
    <w:name w:val="Table Text"/>
    <w:basedOn w:val="1"/>
    <w:semiHidden/>
    <w:qFormat/>
    <w:uiPriority w:val="0"/>
    <w:rPr>
      <w:rFonts w:ascii="宋体" w:hAnsi="宋体" w:eastAsia="宋体" w:cs="宋体"/>
      <w:sz w:val="20"/>
      <w:szCs w:val="20"/>
      <w:lang w:val="en-US" w:eastAsia="en-US" w:bidi="ar-SA"/>
    </w:rPr>
  </w:style>
  <w:style w:type="table" w:customStyle="1" w:styleId="100">
    <w:name w:val="Table Normal"/>
    <w:semiHidden/>
    <w:unhideWhenUsed/>
    <w:qFormat/>
    <w:uiPriority w:val="0"/>
    <w:tblPr>
      <w:tblCellMar>
        <w:top w:w="0" w:type="dxa"/>
        <w:left w:w="0" w:type="dxa"/>
        <w:bottom w:w="0" w:type="dxa"/>
        <w:right w:w="0" w:type="dxa"/>
      </w:tblCellMar>
    </w:tblPr>
  </w:style>
  <w:style w:type="paragraph" w:customStyle="1" w:styleId="101">
    <w:name w:val="null3"/>
    <w:hidden/>
    <w:qFormat/>
    <w:uiPriority w:val="0"/>
    <w:rPr>
      <w:rFonts w:hint="eastAsia" w:asciiTheme="minorHAnsi" w:hAnsiTheme="minorHAnsi" w:eastAsiaTheme="minorEastAsia" w:cstheme="minorBidi"/>
      <w:lang w:val="en-US" w:eastAsia="zh-Hans"/>
    </w:rPr>
  </w:style>
  <w:style w:type="paragraph" w:customStyle="1" w:styleId="102">
    <w:name w:val="正文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03">
    <w:name w:val="font11"/>
    <w:basedOn w:val="19"/>
    <w:qFormat/>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microsoft.com/office/2011/relationships/people" Target="people.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16517</Words>
  <Characters>17891</Characters>
  <Lines>193</Lines>
  <Paragraphs>54</Paragraphs>
  <TotalTime>1</TotalTime>
  <ScaleCrop>false</ScaleCrop>
  <LinksUpToDate>false</LinksUpToDate>
  <CharactersWithSpaces>18530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2018-10-30T16:31:00Z</dcterms:created>
  <dc:creator>meimei</dc:creator>
  <cp:lastModifiedBy>Daishaoc</cp:lastModifiedBy>
  <cp:lastPrinted>2023-08-21T08:46:00Z</cp:lastPrinted>
  <dcterms:modified xsi:type="dcterms:W3CDTF">2026-02-12T08:34:50Z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36F7402A67EE478AB300B917C756A0B7_13</vt:lpwstr>
  </property>
  <property fmtid="{D5CDD505-2E9C-101B-9397-08002B2CF9AE}" pid="4" name="KSOTemplateDocerSaveRecord">
    <vt:lpwstr>eyJoZGlkIjoiMDFhYmYyMDVmODQ2MTc2YTQyZTE3ZDE5ODU1MmU1ZTIiLCJ1c2VySWQiOiI2NTU3NzExNTAifQ==</vt:lpwstr>
  </property>
</Properties>
</file>